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931E9" w14:textId="77777777" w:rsidR="001C7506" w:rsidRDefault="00040AEE">
      <w:pPr>
        <w:pStyle w:val="a3"/>
        <w:ind w:left="133"/>
        <w:rPr>
          <w:rFonts w:ascii="Times New Roman" w:hint="eastAsia"/>
          <w:sz w:val="20"/>
        </w:rPr>
      </w:pPr>
      <w:r>
        <w:rPr>
          <w:rFonts w:ascii="Times New Roman"/>
          <w:noProof/>
          <w:sz w:val="20"/>
          <w:lang w:val="en-US" w:bidi="ar-SA"/>
        </w:rPr>
        <w:drawing>
          <wp:inline distT="0" distB="0" distL="0" distR="0" wp14:anchorId="5EDE4E19" wp14:editId="1166F8E4">
            <wp:extent cx="922797" cy="690372"/>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922797" cy="690372"/>
                    </a:xfrm>
                    <a:prstGeom prst="rect">
                      <a:avLst/>
                    </a:prstGeom>
                  </pic:spPr>
                </pic:pic>
              </a:graphicData>
            </a:graphic>
          </wp:inline>
        </w:drawing>
      </w:r>
    </w:p>
    <w:p w14:paraId="743C9A49" w14:textId="77777777" w:rsidR="001C7506" w:rsidRDefault="001C7506">
      <w:pPr>
        <w:pStyle w:val="a3"/>
        <w:ind w:left="0"/>
        <w:rPr>
          <w:rFonts w:ascii="Times New Roman" w:hint="eastAsia"/>
          <w:sz w:val="20"/>
        </w:rPr>
      </w:pPr>
    </w:p>
    <w:p w14:paraId="53F7D4A2" w14:textId="77777777" w:rsidR="001C7506" w:rsidRDefault="001C7506">
      <w:pPr>
        <w:pStyle w:val="a3"/>
        <w:ind w:left="0"/>
        <w:rPr>
          <w:rFonts w:ascii="Times New Roman" w:hint="eastAsia"/>
          <w:sz w:val="20"/>
        </w:rPr>
      </w:pPr>
    </w:p>
    <w:p w14:paraId="65A53D44" w14:textId="77777777" w:rsidR="001C7506" w:rsidRDefault="001C7506">
      <w:pPr>
        <w:pStyle w:val="a3"/>
        <w:ind w:left="0"/>
        <w:rPr>
          <w:rFonts w:ascii="Times New Roman" w:hint="eastAsia"/>
          <w:sz w:val="20"/>
        </w:rPr>
      </w:pPr>
    </w:p>
    <w:p w14:paraId="0F2C418F" w14:textId="77777777" w:rsidR="001C7506" w:rsidRDefault="001C7506">
      <w:pPr>
        <w:pStyle w:val="a3"/>
        <w:ind w:left="0"/>
        <w:rPr>
          <w:rFonts w:ascii="Times New Roman" w:hint="eastAsia"/>
          <w:sz w:val="20"/>
        </w:rPr>
      </w:pPr>
    </w:p>
    <w:p w14:paraId="2FDBB4FC" w14:textId="77777777" w:rsidR="001C7506" w:rsidRDefault="001C7506">
      <w:pPr>
        <w:pStyle w:val="a3"/>
        <w:ind w:left="0"/>
        <w:rPr>
          <w:rFonts w:ascii="Times New Roman" w:hint="eastAsia"/>
          <w:sz w:val="20"/>
        </w:rPr>
      </w:pPr>
    </w:p>
    <w:p w14:paraId="1ABAFD91" w14:textId="77777777" w:rsidR="001C7506" w:rsidRDefault="001C7506">
      <w:pPr>
        <w:pStyle w:val="a3"/>
        <w:ind w:left="0"/>
        <w:rPr>
          <w:rFonts w:ascii="Times New Roman" w:hint="eastAsia"/>
          <w:sz w:val="20"/>
        </w:rPr>
      </w:pPr>
    </w:p>
    <w:p w14:paraId="129E6B3C" w14:textId="77777777" w:rsidR="001C7506" w:rsidRDefault="001C7506">
      <w:pPr>
        <w:pStyle w:val="a3"/>
        <w:ind w:left="0"/>
        <w:rPr>
          <w:rFonts w:ascii="Times New Roman" w:hint="eastAsia"/>
          <w:sz w:val="20"/>
        </w:rPr>
      </w:pPr>
    </w:p>
    <w:p w14:paraId="6284A22E" w14:textId="77777777" w:rsidR="001C7506" w:rsidRDefault="001C7506">
      <w:pPr>
        <w:pStyle w:val="a3"/>
        <w:ind w:left="0"/>
        <w:rPr>
          <w:rFonts w:ascii="Times New Roman" w:hint="eastAsia"/>
          <w:sz w:val="20"/>
        </w:rPr>
      </w:pPr>
    </w:p>
    <w:p w14:paraId="154EA032" w14:textId="77777777" w:rsidR="001C7506" w:rsidRDefault="001C7506">
      <w:pPr>
        <w:pStyle w:val="a3"/>
        <w:ind w:left="0"/>
        <w:rPr>
          <w:rFonts w:ascii="Times New Roman" w:hint="eastAsia"/>
          <w:sz w:val="20"/>
        </w:rPr>
      </w:pPr>
    </w:p>
    <w:p w14:paraId="04645DB5" w14:textId="77777777" w:rsidR="001C7506" w:rsidRDefault="001C7506">
      <w:pPr>
        <w:pStyle w:val="a3"/>
        <w:spacing w:before="1"/>
        <w:ind w:left="0"/>
        <w:rPr>
          <w:rFonts w:ascii="Times New Roman" w:hint="eastAsia"/>
          <w:sz w:val="18"/>
        </w:rPr>
      </w:pPr>
    </w:p>
    <w:p w14:paraId="2D2953FB" w14:textId="77777777" w:rsidR="00D03239" w:rsidRDefault="00040AEE" w:rsidP="00D03239">
      <w:pPr>
        <w:spacing w:before="28" w:line="365" w:lineRule="auto"/>
        <w:ind w:firstLine="480"/>
        <w:jc w:val="center"/>
        <w:rPr>
          <w:rFonts w:ascii="黑体" w:eastAsia="黑体" w:hint="eastAsia"/>
          <w:sz w:val="52"/>
        </w:rPr>
      </w:pPr>
      <w:r>
        <w:rPr>
          <w:rFonts w:ascii="黑体" w:eastAsia="黑体" w:hint="eastAsia"/>
          <w:sz w:val="52"/>
        </w:rPr>
        <w:t>中国作物学会</w:t>
      </w:r>
      <w:r w:rsidR="001C13B1">
        <w:rPr>
          <w:rFonts w:ascii="黑体" w:eastAsia="黑体" w:hint="eastAsia"/>
          <w:sz w:val="52"/>
        </w:rPr>
        <w:t>团体标准管理办</w:t>
      </w:r>
      <w:r>
        <w:rPr>
          <w:rFonts w:ascii="黑体" w:eastAsia="黑体" w:hint="eastAsia"/>
          <w:sz w:val="52"/>
        </w:rPr>
        <w:t>法</w:t>
      </w:r>
    </w:p>
    <w:p w14:paraId="50835309" w14:textId="0DB67EC0" w:rsidR="001C7506" w:rsidRDefault="00D03239" w:rsidP="00D03239">
      <w:pPr>
        <w:spacing w:before="28" w:line="365" w:lineRule="auto"/>
        <w:ind w:firstLine="480"/>
        <w:jc w:val="center"/>
        <w:rPr>
          <w:rFonts w:ascii="黑体" w:eastAsia="黑体" w:hint="eastAsia"/>
          <w:sz w:val="52"/>
        </w:rPr>
      </w:pPr>
      <w:r>
        <w:rPr>
          <w:rFonts w:ascii="黑体" w:eastAsia="黑体" w:hint="eastAsia"/>
          <w:sz w:val="52"/>
        </w:rPr>
        <w:t>（修订）</w:t>
      </w:r>
    </w:p>
    <w:p w14:paraId="59156473" w14:textId="77777777" w:rsidR="001C7506" w:rsidRDefault="001C7506">
      <w:pPr>
        <w:pStyle w:val="a3"/>
        <w:ind w:left="0"/>
        <w:rPr>
          <w:rFonts w:ascii="黑体" w:hint="eastAsia"/>
          <w:sz w:val="52"/>
        </w:rPr>
      </w:pPr>
    </w:p>
    <w:p w14:paraId="24BB6400" w14:textId="77777777" w:rsidR="001C7506" w:rsidRDefault="001C7506">
      <w:pPr>
        <w:pStyle w:val="a3"/>
        <w:ind w:left="0"/>
        <w:rPr>
          <w:rFonts w:ascii="黑体" w:hint="eastAsia"/>
          <w:sz w:val="52"/>
        </w:rPr>
      </w:pPr>
    </w:p>
    <w:p w14:paraId="43F80DC5" w14:textId="77777777" w:rsidR="001C7506" w:rsidRDefault="001C7506">
      <w:pPr>
        <w:pStyle w:val="a3"/>
        <w:ind w:left="0"/>
        <w:rPr>
          <w:rFonts w:ascii="黑体" w:hint="eastAsia"/>
          <w:sz w:val="52"/>
        </w:rPr>
      </w:pPr>
    </w:p>
    <w:p w14:paraId="1E351A22" w14:textId="77777777" w:rsidR="001C7506" w:rsidRDefault="001C7506">
      <w:pPr>
        <w:pStyle w:val="a3"/>
        <w:ind w:left="0"/>
        <w:rPr>
          <w:rFonts w:ascii="黑体" w:hint="eastAsia"/>
          <w:sz w:val="52"/>
        </w:rPr>
      </w:pPr>
    </w:p>
    <w:p w14:paraId="76383C7A" w14:textId="77777777" w:rsidR="001C7506" w:rsidRDefault="001C7506">
      <w:pPr>
        <w:pStyle w:val="a3"/>
        <w:ind w:left="0"/>
        <w:rPr>
          <w:rFonts w:ascii="黑体" w:hint="eastAsia"/>
          <w:sz w:val="52"/>
        </w:rPr>
      </w:pPr>
    </w:p>
    <w:p w14:paraId="66750203" w14:textId="77777777" w:rsidR="001C7506" w:rsidRDefault="001C7506">
      <w:pPr>
        <w:pStyle w:val="a3"/>
        <w:ind w:left="0"/>
        <w:rPr>
          <w:rFonts w:ascii="黑体" w:hint="eastAsia"/>
          <w:sz w:val="52"/>
        </w:rPr>
      </w:pPr>
    </w:p>
    <w:p w14:paraId="31DB2A4C" w14:textId="77777777" w:rsidR="001C7506" w:rsidRDefault="001C7506">
      <w:pPr>
        <w:pStyle w:val="a3"/>
        <w:ind w:left="0"/>
        <w:rPr>
          <w:rFonts w:ascii="黑体" w:hint="eastAsia"/>
          <w:sz w:val="52"/>
        </w:rPr>
      </w:pPr>
    </w:p>
    <w:p w14:paraId="3FF26D17" w14:textId="77777777" w:rsidR="001C7506" w:rsidRDefault="001C7506">
      <w:pPr>
        <w:pStyle w:val="a3"/>
        <w:ind w:left="0"/>
        <w:rPr>
          <w:rFonts w:ascii="黑体" w:hint="eastAsia"/>
          <w:sz w:val="52"/>
        </w:rPr>
      </w:pPr>
    </w:p>
    <w:p w14:paraId="524FF022" w14:textId="77777777" w:rsidR="001C7506" w:rsidRDefault="001C7506">
      <w:pPr>
        <w:pStyle w:val="a3"/>
        <w:spacing w:before="11"/>
        <w:ind w:left="0"/>
        <w:rPr>
          <w:rFonts w:ascii="黑体" w:hint="eastAsia"/>
          <w:sz w:val="55"/>
        </w:rPr>
      </w:pPr>
    </w:p>
    <w:p w14:paraId="5FBC2DF4" w14:textId="77777777" w:rsidR="001C7506" w:rsidRDefault="00040AEE">
      <w:pPr>
        <w:pStyle w:val="1"/>
        <w:ind w:right="318"/>
        <w:rPr>
          <w:rFonts w:hint="eastAsia"/>
        </w:rPr>
      </w:pPr>
      <w:r>
        <w:t>中国作物学会</w:t>
      </w:r>
    </w:p>
    <w:p w14:paraId="513BCF2B" w14:textId="52A37BF2" w:rsidR="001C7506" w:rsidRDefault="00040AEE">
      <w:pPr>
        <w:spacing w:before="240"/>
        <w:ind w:right="315"/>
        <w:jc w:val="center"/>
        <w:rPr>
          <w:rFonts w:ascii="黑体" w:eastAsia="黑体" w:hint="eastAsia"/>
          <w:sz w:val="36"/>
        </w:rPr>
      </w:pPr>
      <w:r>
        <w:rPr>
          <w:rFonts w:ascii="黑体" w:eastAsia="黑体" w:hint="eastAsia"/>
          <w:sz w:val="36"/>
        </w:rPr>
        <w:t>202</w:t>
      </w:r>
      <w:r w:rsidR="00D03239">
        <w:rPr>
          <w:rFonts w:ascii="黑体" w:eastAsia="黑体" w:hint="eastAsia"/>
          <w:sz w:val="36"/>
        </w:rPr>
        <w:t>5</w:t>
      </w:r>
      <w:r>
        <w:rPr>
          <w:rFonts w:ascii="黑体" w:eastAsia="黑体" w:hint="eastAsia"/>
          <w:spacing w:val="-60"/>
          <w:sz w:val="36"/>
        </w:rPr>
        <w:t xml:space="preserve"> 年</w:t>
      </w:r>
      <w:r w:rsidR="00D03239">
        <w:rPr>
          <w:rFonts w:ascii="黑体" w:eastAsia="黑体" w:hint="eastAsia"/>
          <w:sz w:val="36"/>
        </w:rPr>
        <w:t>1</w:t>
      </w:r>
      <w:r>
        <w:rPr>
          <w:rFonts w:ascii="黑体" w:eastAsia="黑体" w:hint="eastAsia"/>
          <w:spacing w:val="-45"/>
          <w:sz w:val="36"/>
        </w:rPr>
        <w:t xml:space="preserve"> 月</w:t>
      </w:r>
    </w:p>
    <w:p w14:paraId="7E87832D" w14:textId="77777777" w:rsidR="001C7506" w:rsidRDefault="001C7506">
      <w:pPr>
        <w:jc w:val="center"/>
        <w:rPr>
          <w:rFonts w:ascii="黑体" w:eastAsia="黑体" w:hint="eastAsia"/>
          <w:sz w:val="36"/>
        </w:rPr>
        <w:sectPr w:rsidR="001C7506">
          <w:type w:val="continuous"/>
          <w:pgSz w:w="11910" w:h="16850"/>
          <w:pgMar w:top="1400" w:right="980" w:bottom="280" w:left="1300" w:header="720" w:footer="720" w:gutter="0"/>
          <w:cols w:space="720"/>
        </w:sectPr>
      </w:pPr>
    </w:p>
    <w:p w14:paraId="2FC05E65" w14:textId="77777777" w:rsidR="001C7506" w:rsidRDefault="00040AEE">
      <w:pPr>
        <w:spacing w:before="3"/>
        <w:ind w:left="1294"/>
        <w:rPr>
          <w:rFonts w:ascii="黑体" w:eastAsia="黑体" w:hint="eastAsia"/>
          <w:sz w:val="48"/>
        </w:rPr>
      </w:pPr>
      <w:r>
        <w:rPr>
          <w:rFonts w:ascii="黑体" w:eastAsia="黑体" w:hint="eastAsia"/>
          <w:sz w:val="48"/>
        </w:rPr>
        <w:lastRenderedPageBreak/>
        <w:t>中国作物学会团体标准管理办法</w:t>
      </w:r>
    </w:p>
    <w:p w14:paraId="01F204B7" w14:textId="77777777" w:rsidR="001C7506" w:rsidRDefault="001C7506">
      <w:pPr>
        <w:pStyle w:val="a3"/>
        <w:spacing w:before="1"/>
        <w:ind w:left="0"/>
        <w:rPr>
          <w:rFonts w:ascii="黑体" w:hint="eastAsia"/>
          <w:sz w:val="67"/>
        </w:rPr>
      </w:pPr>
    </w:p>
    <w:p w14:paraId="3CAB808D" w14:textId="77777777" w:rsidR="001C7506" w:rsidRDefault="00040AEE">
      <w:pPr>
        <w:pStyle w:val="a3"/>
        <w:tabs>
          <w:tab w:val="left" w:pos="1439"/>
          <w:tab w:val="left" w:pos="2081"/>
        </w:tabs>
        <w:ind w:left="0" w:right="313"/>
        <w:jc w:val="center"/>
        <w:rPr>
          <w:rFonts w:ascii="黑体" w:eastAsia="黑体" w:hint="eastAsia"/>
        </w:rPr>
      </w:pPr>
      <w:r>
        <w:rPr>
          <w:rFonts w:ascii="黑体" w:eastAsia="黑体" w:hint="eastAsia"/>
        </w:rPr>
        <w:t>第一章</w:t>
      </w:r>
      <w:r>
        <w:rPr>
          <w:rFonts w:ascii="黑体" w:eastAsia="黑体" w:hint="eastAsia"/>
        </w:rPr>
        <w:tab/>
        <w:t>总</w:t>
      </w:r>
      <w:r>
        <w:rPr>
          <w:rFonts w:ascii="黑体" w:eastAsia="黑体" w:hint="eastAsia"/>
        </w:rPr>
        <w:tab/>
        <w:t>则</w:t>
      </w:r>
    </w:p>
    <w:p w14:paraId="1A6F712D" w14:textId="77777777" w:rsidR="001C7506" w:rsidRDefault="00040AEE" w:rsidP="008F19C2">
      <w:pPr>
        <w:pStyle w:val="a3"/>
        <w:spacing w:before="212" w:line="360" w:lineRule="auto"/>
        <w:ind w:right="432" w:firstLine="643"/>
        <w:jc w:val="both"/>
        <w:rPr>
          <w:rFonts w:hint="eastAsia"/>
        </w:rPr>
      </w:pPr>
      <w:r>
        <w:rPr>
          <w:b/>
          <w:spacing w:val="41"/>
        </w:rPr>
        <w:t xml:space="preserve">第一条 </w:t>
      </w:r>
      <w:r>
        <w:rPr>
          <w:spacing w:val="1"/>
        </w:rPr>
        <w:t>为适应我国经济与社会发展和科学技术进步，以及</w:t>
      </w:r>
      <w:r>
        <w:rPr>
          <w:spacing w:val="4"/>
          <w:w w:val="95"/>
        </w:rPr>
        <w:t>市场需求，规范作物学团体标准的管理，保障作物学团体标准质量，促进作物学团体标准实施，推动我国作物学标准化事业的发</w:t>
      </w:r>
      <w:r>
        <w:t>展，制定本办法。</w:t>
      </w:r>
    </w:p>
    <w:p w14:paraId="40558E8F" w14:textId="77777777" w:rsidR="001C7506" w:rsidRDefault="00040AEE" w:rsidP="00855D42">
      <w:pPr>
        <w:pStyle w:val="a3"/>
        <w:tabs>
          <w:tab w:val="left" w:pos="2048"/>
        </w:tabs>
        <w:spacing w:line="360" w:lineRule="auto"/>
        <w:ind w:right="436" w:firstLine="643"/>
        <w:jc w:val="both"/>
        <w:rPr>
          <w:rFonts w:hint="eastAsia"/>
        </w:rPr>
      </w:pPr>
      <w:r>
        <w:rPr>
          <w:b/>
          <w:spacing w:val="2"/>
          <w:w w:val="99"/>
        </w:rPr>
        <w:t>第二</w:t>
      </w:r>
      <w:r>
        <w:rPr>
          <w:b/>
          <w:w w:val="99"/>
        </w:rPr>
        <w:t>条</w:t>
      </w:r>
      <w:r>
        <w:rPr>
          <w:b/>
        </w:rPr>
        <w:tab/>
      </w:r>
      <w:r>
        <w:rPr>
          <w:w w:val="99"/>
        </w:rPr>
        <w:t>中国作物学会</w:t>
      </w:r>
      <w:r>
        <w:rPr>
          <w:spacing w:val="2"/>
          <w:w w:val="99"/>
        </w:rPr>
        <w:t>团</w:t>
      </w:r>
      <w:r>
        <w:rPr>
          <w:w w:val="99"/>
        </w:rPr>
        <w:t>体标</w:t>
      </w:r>
      <w:r>
        <w:rPr>
          <w:spacing w:val="-17"/>
          <w:w w:val="99"/>
        </w:rPr>
        <w:t>准</w:t>
      </w:r>
      <w:r>
        <w:rPr>
          <w:w w:val="99"/>
        </w:rPr>
        <w:t>（以</w:t>
      </w:r>
      <w:r>
        <w:rPr>
          <w:spacing w:val="2"/>
          <w:w w:val="99"/>
        </w:rPr>
        <w:t>下</w:t>
      </w:r>
      <w:r>
        <w:rPr>
          <w:w w:val="99"/>
        </w:rPr>
        <w:t>简</w:t>
      </w:r>
      <w:r>
        <w:rPr>
          <w:spacing w:val="-17"/>
          <w:w w:val="99"/>
        </w:rPr>
        <w:t>称</w:t>
      </w:r>
      <w:r>
        <w:rPr>
          <w:w w:val="99"/>
        </w:rPr>
        <w:t>“</w:t>
      </w:r>
      <w:r>
        <w:rPr>
          <w:spacing w:val="2"/>
          <w:w w:val="99"/>
        </w:rPr>
        <w:t>团</w:t>
      </w:r>
      <w:r>
        <w:rPr>
          <w:w w:val="99"/>
        </w:rPr>
        <w:t>体标</w:t>
      </w:r>
      <w:r>
        <w:rPr>
          <w:spacing w:val="2"/>
          <w:w w:val="99"/>
        </w:rPr>
        <w:t>准</w:t>
      </w:r>
      <w:r>
        <w:rPr>
          <w:spacing w:val="-161"/>
          <w:w w:val="99"/>
        </w:rPr>
        <w:t>”</w:t>
      </w:r>
      <w:r>
        <w:rPr>
          <w:spacing w:val="-17"/>
          <w:w w:val="99"/>
        </w:rPr>
        <w:t>）</w:t>
      </w:r>
      <w:r>
        <w:rPr>
          <w:spacing w:val="-16"/>
          <w:w w:val="99"/>
        </w:rPr>
        <w:t>为</w:t>
      </w:r>
      <w:r>
        <w:t>自愿性标准。</w:t>
      </w:r>
    </w:p>
    <w:p w14:paraId="2D4ADB2B" w14:textId="77777777" w:rsidR="001C7506" w:rsidRDefault="00040AEE" w:rsidP="00855D42">
      <w:pPr>
        <w:pStyle w:val="a3"/>
        <w:tabs>
          <w:tab w:val="left" w:pos="2048"/>
        </w:tabs>
        <w:spacing w:line="360" w:lineRule="auto"/>
        <w:ind w:left="761"/>
        <w:jc w:val="both"/>
        <w:rPr>
          <w:rFonts w:hint="eastAsia"/>
        </w:rPr>
      </w:pPr>
      <w:r>
        <w:rPr>
          <w:b/>
        </w:rPr>
        <w:t>第三条</w:t>
      </w:r>
      <w:r>
        <w:rPr>
          <w:b/>
        </w:rPr>
        <w:tab/>
      </w:r>
      <w:r>
        <w:t>团体标准制修订工作应当遵循以下原则：</w:t>
      </w:r>
    </w:p>
    <w:p w14:paraId="2BC6C495" w14:textId="77777777" w:rsidR="001C7506" w:rsidRDefault="00040AEE" w:rsidP="00855D42">
      <w:pPr>
        <w:pStyle w:val="a3"/>
        <w:spacing w:before="213" w:line="360" w:lineRule="auto"/>
        <w:ind w:left="759"/>
        <w:jc w:val="both"/>
        <w:rPr>
          <w:rFonts w:hint="eastAsia"/>
        </w:rPr>
      </w:pPr>
      <w:r>
        <w:t>（一）遵守国家有关的法律、法规；</w:t>
      </w:r>
    </w:p>
    <w:p w14:paraId="0370584E" w14:textId="77777777" w:rsidR="001C7506" w:rsidRPr="008A0705" w:rsidRDefault="00040AEE" w:rsidP="00855D42">
      <w:pPr>
        <w:pStyle w:val="a3"/>
        <w:spacing w:before="212" w:line="360" w:lineRule="auto"/>
        <w:ind w:right="442" w:firstLine="640"/>
        <w:jc w:val="both"/>
        <w:rPr>
          <w:rFonts w:hint="eastAsia"/>
          <w:spacing w:val="1"/>
        </w:rPr>
      </w:pPr>
      <w:r w:rsidRPr="008A0705">
        <w:rPr>
          <w:spacing w:val="1"/>
        </w:rPr>
        <w:t>（二）市场主导：作物学团体标准由市场主体自主制定、自由选择、自愿采用，发挥市场竞争机制的优胜劣汰作用；</w:t>
      </w:r>
    </w:p>
    <w:p w14:paraId="07F86974" w14:textId="77777777" w:rsidR="001C7506" w:rsidRPr="008A0705" w:rsidRDefault="00040AEE" w:rsidP="00855D42">
      <w:pPr>
        <w:pStyle w:val="a3"/>
        <w:spacing w:line="360" w:lineRule="auto"/>
        <w:ind w:right="443" w:firstLine="640"/>
        <w:jc w:val="both"/>
        <w:rPr>
          <w:rFonts w:hint="eastAsia"/>
          <w:spacing w:val="1"/>
        </w:rPr>
      </w:pPr>
      <w:r w:rsidRPr="008A0705">
        <w:rPr>
          <w:spacing w:val="1"/>
        </w:rPr>
        <w:t>（三）政府引导：加强法律法规和制度建设，营造团体标准发展的良好政策环境，引导作物学团体标准依法、有序发展；</w:t>
      </w:r>
    </w:p>
    <w:p w14:paraId="5FF234B2" w14:textId="77777777" w:rsidR="001C7506" w:rsidRPr="008A0705" w:rsidRDefault="00040AEE" w:rsidP="00855D42">
      <w:pPr>
        <w:pStyle w:val="a3"/>
        <w:spacing w:line="360" w:lineRule="auto"/>
        <w:ind w:right="441" w:firstLine="640"/>
        <w:jc w:val="both"/>
        <w:rPr>
          <w:rFonts w:hint="eastAsia"/>
          <w:spacing w:val="1"/>
        </w:rPr>
      </w:pPr>
      <w:r w:rsidRPr="008A0705">
        <w:rPr>
          <w:spacing w:val="1"/>
        </w:rPr>
        <w:t>（四）创新驱动：鼓励作物学团体标准及时吸纳科技创新成果，促进科技成果市场化、产业化，提升市场主体核心竞争力；</w:t>
      </w:r>
    </w:p>
    <w:p w14:paraId="69DC7B49" w14:textId="77777777" w:rsidR="001C7506" w:rsidRPr="008A0705" w:rsidRDefault="00040AEE" w:rsidP="00855D42">
      <w:pPr>
        <w:pStyle w:val="a3"/>
        <w:spacing w:line="360" w:lineRule="auto"/>
        <w:ind w:right="441" w:firstLine="640"/>
        <w:jc w:val="both"/>
        <w:rPr>
          <w:rFonts w:hint="eastAsia"/>
          <w:spacing w:val="1"/>
        </w:rPr>
      </w:pPr>
      <w:r w:rsidRPr="008A0705">
        <w:rPr>
          <w:spacing w:val="1"/>
        </w:rPr>
        <w:t>（五）协调推进：统筹作物学团体标准与现有标准体系，形成优势互补、良性互动、协同发展的新型标准体系；</w:t>
      </w:r>
    </w:p>
    <w:p w14:paraId="4A728B91" w14:textId="77777777" w:rsidR="001C7506" w:rsidRPr="008A0705" w:rsidRDefault="00040AEE" w:rsidP="00855D42">
      <w:pPr>
        <w:pStyle w:val="a3"/>
        <w:spacing w:line="360" w:lineRule="auto"/>
        <w:ind w:left="759"/>
        <w:jc w:val="both"/>
        <w:rPr>
          <w:rFonts w:hint="eastAsia"/>
          <w:spacing w:val="1"/>
        </w:rPr>
      </w:pPr>
      <w:r w:rsidRPr="008A0705">
        <w:rPr>
          <w:spacing w:val="1"/>
        </w:rPr>
        <w:t>（六）公开、公正、公平。</w:t>
      </w:r>
    </w:p>
    <w:p w14:paraId="276110AB" w14:textId="77777777" w:rsidR="004E6C27" w:rsidRDefault="004E6C27" w:rsidP="00855D42">
      <w:pPr>
        <w:pStyle w:val="a3"/>
        <w:tabs>
          <w:tab w:val="left" w:pos="2069"/>
        </w:tabs>
        <w:spacing w:before="210" w:line="360" w:lineRule="auto"/>
        <w:ind w:left="119" w:rightChars="76" w:right="167" w:firstLine="641"/>
        <w:jc w:val="both"/>
        <w:rPr>
          <w:rFonts w:hint="eastAsia"/>
          <w:b/>
          <w:spacing w:val="7"/>
          <w:w w:val="99"/>
        </w:rPr>
      </w:pPr>
    </w:p>
    <w:p w14:paraId="51C9458A" w14:textId="77777777" w:rsidR="001C7506" w:rsidRDefault="00040AEE" w:rsidP="00855D42">
      <w:pPr>
        <w:pStyle w:val="a3"/>
        <w:tabs>
          <w:tab w:val="left" w:pos="2069"/>
        </w:tabs>
        <w:spacing w:before="210" w:line="360" w:lineRule="auto"/>
        <w:ind w:left="119" w:rightChars="76" w:right="167" w:firstLine="641"/>
        <w:jc w:val="both"/>
        <w:rPr>
          <w:rFonts w:hint="eastAsia"/>
        </w:rPr>
      </w:pPr>
      <w:r>
        <w:rPr>
          <w:b/>
          <w:spacing w:val="7"/>
          <w:w w:val="99"/>
        </w:rPr>
        <w:lastRenderedPageBreak/>
        <w:t>第四</w:t>
      </w:r>
      <w:r>
        <w:rPr>
          <w:b/>
          <w:w w:val="99"/>
        </w:rPr>
        <w:t>条</w:t>
      </w:r>
      <w:r>
        <w:rPr>
          <w:b/>
        </w:rPr>
        <w:tab/>
      </w:r>
      <w:r w:rsidR="0035637F">
        <w:rPr>
          <w:b/>
        </w:rPr>
        <w:t xml:space="preserve"> </w:t>
      </w:r>
      <w:r>
        <w:rPr>
          <w:spacing w:val="4"/>
          <w:w w:val="99"/>
        </w:rPr>
        <w:t>团体</w:t>
      </w:r>
      <w:r w:rsidRPr="0035637F">
        <w:rPr>
          <w:spacing w:val="1"/>
        </w:rPr>
        <w:t>标</w:t>
      </w:r>
      <w:r w:rsidRPr="008A0705">
        <w:rPr>
          <w:spacing w:val="1"/>
        </w:rPr>
        <w:t>准编</w:t>
      </w:r>
      <w:r w:rsidRPr="0035637F">
        <w:rPr>
          <w:spacing w:val="1"/>
        </w:rPr>
        <w:t>号格式为“T/C</w:t>
      </w:r>
      <w:r w:rsidR="00833EFF" w:rsidRPr="0035637F">
        <w:rPr>
          <w:spacing w:val="1"/>
        </w:rPr>
        <w:t>ROP</w:t>
      </w:r>
      <w:r w:rsidRPr="0035637F">
        <w:rPr>
          <w:spacing w:val="1"/>
        </w:rPr>
        <w:t>SSC 标准序号-年代</w:t>
      </w:r>
      <w:r>
        <w:rPr>
          <w:spacing w:val="4"/>
          <w:w w:val="99"/>
        </w:rPr>
        <w:t>号</w:t>
      </w:r>
      <w:r>
        <w:rPr>
          <w:spacing w:val="-157"/>
          <w:w w:val="99"/>
        </w:rPr>
        <w:t>”</w:t>
      </w:r>
      <w:r>
        <w:t>。</w:t>
      </w:r>
    </w:p>
    <w:p w14:paraId="317D9BAC" w14:textId="77777777" w:rsidR="001C7506" w:rsidRDefault="00000000" w:rsidP="008F19C2">
      <w:pPr>
        <w:pStyle w:val="a3"/>
        <w:spacing w:before="37" w:line="360" w:lineRule="auto"/>
        <w:ind w:left="1798"/>
        <w:rPr>
          <w:rFonts w:hint="eastAsia"/>
        </w:rPr>
      </w:pPr>
      <w:r>
        <w:rPr>
          <w:rFonts w:hint="eastAsia"/>
        </w:rPr>
        <w:pict w14:anchorId="3666F435">
          <v:shape id="_x0000_s2050" style="position:absolute;left:0;text-align:left;margin-left:196.5pt;margin-top:21pt;width:149.8pt;height:83.3pt;z-index:-251658752;mso-position-horizontal-relative:page" coordorigin="3447,405" coordsize="3254,1501" o:spt="100" adj="0,,0" path="m6701,1092r-945,m5774,1906r-2327,-1m3476,407r-24,1499m5768,405r-12,689m6239,1503r-1742,2m4516,421r-16,1094e" filled="f">
            <v:stroke joinstyle="round"/>
            <v:formulas/>
            <v:path arrowok="t" o:connecttype="segments"/>
            <w10:wrap anchorx="page"/>
          </v:shape>
        </w:pict>
      </w:r>
      <w:r w:rsidR="00040AEE">
        <w:rPr>
          <w:u w:val="single"/>
        </w:rPr>
        <w:t>T/C</w:t>
      </w:r>
      <w:r w:rsidR="00833EFF">
        <w:rPr>
          <w:u w:val="single"/>
        </w:rPr>
        <w:t>ROP</w:t>
      </w:r>
      <w:r w:rsidR="00040AEE">
        <w:rPr>
          <w:u w:val="single"/>
        </w:rPr>
        <w:t>SSC</w:t>
      </w:r>
      <w:r w:rsidR="00040AEE">
        <w:t xml:space="preserve"> </w:t>
      </w:r>
      <w:r w:rsidR="00040AEE">
        <w:rPr>
          <w:u w:val="single"/>
        </w:rPr>
        <w:t>×××</w:t>
      </w:r>
      <w:r w:rsidR="00040AEE">
        <w:t>-</w:t>
      </w:r>
      <w:r w:rsidR="00040AEE">
        <w:rPr>
          <w:u w:val="single"/>
        </w:rPr>
        <w:t>××××</w:t>
      </w:r>
    </w:p>
    <w:p w14:paraId="3AC9D579" w14:textId="77777777" w:rsidR="00833EFF" w:rsidRPr="008F19C2" w:rsidRDefault="00000000" w:rsidP="008F19C2">
      <w:pPr>
        <w:pStyle w:val="a3"/>
        <w:spacing w:before="64" w:line="360" w:lineRule="auto"/>
        <w:ind w:left="0" w:right="2890" w:firstLineChars="2200" w:firstLine="7040"/>
        <w:rPr>
          <w:rFonts w:hint="eastAsia"/>
          <w:sz w:val="28"/>
          <w:szCs w:val="28"/>
        </w:rPr>
      </w:pPr>
      <w:r>
        <w:rPr>
          <w:rFonts w:hint="eastAsia"/>
          <w:noProof/>
        </w:rPr>
        <w:pict w14:anchorId="26B363A1">
          <v:shapetype id="_x0000_t202" coordsize="21600,21600" o:spt="202" path="m,l,21600r21600,l21600,xe">
            <v:stroke joinstyle="miter"/>
            <v:path gradientshapeok="t" o:connecttype="rect"/>
          </v:shapetype>
          <v:shape id="文本框 2" o:spid="_x0000_s2051" type="#_x0000_t202" style="position:absolute;left:0;text-align:left;margin-left:280.3pt;margin-top:9.2pt;width:76.2pt;height:26.85pt;z-index:251659776;visibility:visible;mso-wrap-distance-left:9pt;mso-wrap-distance-top:3.6pt;mso-wrap-distance-right:9pt;mso-wrap-distance-bottom:3.6pt;mso-position-horizontal-relative:text;mso-position-vertical-relative:text;mso-width-relative:margin;mso-height-relative:margin;v-text-anchor:top" stroked="f">
            <v:textbox style="mso-next-textbox:#文本框 2">
              <w:txbxContent>
                <w:p w14:paraId="0D9B3097" w14:textId="77777777" w:rsidR="008F19C2" w:rsidRDefault="008F19C2">
                  <w:pPr>
                    <w:rPr>
                      <w:rFonts w:hint="eastAsia"/>
                    </w:rPr>
                  </w:pPr>
                  <w:r w:rsidRPr="008F19C2">
                    <w:rPr>
                      <w:sz w:val="28"/>
                      <w:szCs w:val="28"/>
                    </w:rPr>
                    <w:t>发布</w:t>
                  </w:r>
                  <w:r>
                    <w:rPr>
                      <w:rFonts w:hint="eastAsia"/>
                      <w:sz w:val="28"/>
                      <w:szCs w:val="28"/>
                    </w:rPr>
                    <w:t>年号</w:t>
                  </w:r>
                </w:p>
              </w:txbxContent>
            </v:textbox>
            <w10:wrap type="square"/>
          </v:shape>
        </w:pict>
      </w:r>
      <w:r>
        <w:rPr>
          <w:rFonts w:hint="eastAsia"/>
          <w:noProof/>
          <w:sz w:val="28"/>
          <w:szCs w:val="28"/>
          <w:lang w:val="en-US" w:bidi="ar-SA"/>
        </w:rPr>
        <w:pict w14:anchorId="4B01F12D">
          <v:shape id="_x0000_s2052" type="#_x0000_t202" style="position:absolute;left:0;text-align:left;margin-left:263.05pt;margin-top:33.95pt;width:103.2pt;height:25.7pt;z-index:251660800;visibility:visible;mso-wrap-distance-left:9pt;mso-wrap-distance-top:3.6pt;mso-wrap-distance-right:9pt;mso-wrap-distance-bottom:3.6pt;mso-position-horizontal-relative:text;mso-position-vertical-relative:text;mso-width-relative:margin;mso-height-relative:margin;v-text-anchor:top" stroked="f">
            <v:textbox style="mso-next-textbox:#_x0000_s2052">
              <w:txbxContent>
                <w:p w14:paraId="497002DE" w14:textId="77777777" w:rsidR="008A0705" w:rsidRPr="008A0705" w:rsidRDefault="008A0705" w:rsidP="008A0705">
                  <w:pPr>
                    <w:rPr>
                      <w:rFonts w:hint="eastAsia"/>
                      <w:sz w:val="30"/>
                      <w:szCs w:val="30"/>
                    </w:rPr>
                  </w:pPr>
                  <w:r w:rsidRPr="008A0705">
                    <w:rPr>
                      <w:rFonts w:hint="eastAsia"/>
                      <w:sz w:val="28"/>
                      <w:szCs w:val="28"/>
                    </w:rPr>
                    <w:t>发布顺序</w:t>
                  </w:r>
                  <w:r>
                    <w:rPr>
                      <w:rFonts w:hint="eastAsia"/>
                      <w:sz w:val="30"/>
                      <w:szCs w:val="30"/>
                    </w:rPr>
                    <w:t>号</w:t>
                  </w:r>
                </w:p>
              </w:txbxContent>
            </v:textbox>
            <w10:wrap type="square"/>
          </v:shape>
        </w:pict>
      </w:r>
    </w:p>
    <w:p w14:paraId="6C0F6170" w14:textId="77777777" w:rsidR="008A0705" w:rsidRPr="008A0705" w:rsidRDefault="00000000" w:rsidP="008A0705">
      <w:pPr>
        <w:pStyle w:val="a3"/>
        <w:spacing w:line="360" w:lineRule="auto"/>
        <w:ind w:left="0"/>
        <w:rPr>
          <w:rFonts w:hint="eastAsia"/>
        </w:rPr>
      </w:pPr>
      <w:r>
        <w:rPr>
          <w:rFonts w:hint="eastAsia"/>
          <w:b/>
          <w:noProof/>
          <w:lang w:val="en-US" w:bidi="ar-SA"/>
        </w:rPr>
        <w:pict w14:anchorId="248E3573">
          <v:shape id="_x0000_s2053" type="#_x0000_t202" style="position:absolute;margin-left:241.3pt;margin-top:29pt;width:49.2pt;height:25.7pt;z-index:251661824;visibility:visible;mso-wrap-distance-left:9pt;mso-wrap-distance-top:3.6pt;mso-wrap-distance-right:9pt;mso-wrap-distance-bottom:3.6pt;mso-position-horizontal-relative:text;mso-position-vertical-relative:text;mso-width-relative:margin;mso-height-relative:margin;v-text-anchor:top" stroked="f">
            <v:textbox style="mso-next-textbox:#_x0000_s2053">
              <w:txbxContent>
                <w:p w14:paraId="29DA3AF1" w14:textId="77777777" w:rsidR="008A0705" w:rsidRPr="008A0705" w:rsidRDefault="008A0705" w:rsidP="008A0705">
                  <w:pPr>
                    <w:rPr>
                      <w:rFonts w:hint="eastAsia"/>
                      <w:sz w:val="28"/>
                      <w:szCs w:val="28"/>
                    </w:rPr>
                  </w:pPr>
                  <w:r w:rsidRPr="008A0705">
                    <w:rPr>
                      <w:rFonts w:hint="eastAsia"/>
                      <w:sz w:val="28"/>
                      <w:szCs w:val="28"/>
                    </w:rPr>
                    <w:t>代号</w:t>
                  </w:r>
                </w:p>
              </w:txbxContent>
            </v:textbox>
            <w10:wrap type="square"/>
          </v:shape>
        </w:pict>
      </w:r>
    </w:p>
    <w:p w14:paraId="251A07C4" w14:textId="77777777" w:rsidR="008A0705" w:rsidRDefault="008A0705" w:rsidP="008F19C2">
      <w:pPr>
        <w:pStyle w:val="a3"/>
        <w:tabs>
          <w:tab w:val="left" w:pos="2048"/>
        </w:tabs>
        <w:spacing w:before="205" w:line="360" w:lineRule="auto"/>
        <w:ind w:left="761"/>
        <w:rPr>
          <w:rFonts w:hint="eastAsia"/>
          <w:b/>
        </w:rPr>
      </w:pPr>
    </w:p>
    <w:p w14:paraId="72A8AA44" w14:textId="77777777" w:rsidR="008A0705" w:rsidRDefault="00040AEE" w:rsidP="008A0705">
      <w:pPr>
        <w:pStyle w:val="a3"/>
        <w:spacing w:before="205" w:line="360" w:lineRule="auto"/>
        <w:ind w:leftChars="21" w:left="46" w:firstLineChars="213" w:firstLine="684"/>
        <w:jc w:val="both"/>
        <w:rPr>
          <w:rFonts w:hint="eastAsia"/>
        </w:rPr>
      </w:pPr>
      <w:r>
        <w:rPr>
          <w:b/>
        </w:rPr>
        <w:t>第五条</w:t>
      </w:r>
      <w:r>
        <w:rPr>
          <w:b/>
        </w:rPr>
        <w:tab/>
      </w:r>
      <w:r>
        <w:t>等同采用国际标准的团体标准采用双编号。</w:t>
      </w:r>
    </w:p>
    <w:p w14:paraId="4B98D828" w14:textId="77777777" w:rsidR="008A0705" w:rsidRDefault="00040AEE" w:rsidP="00855D42">
      <w:pPr>
        <w:pStyle w:val="a3"/>
        <w:tabs>
          <w:tab w:val="left" w:pos="2067"/>
        </w:tabs>
        <w:spacing w:before="205" w:line="360" w:lineRule="auto"/>
        <w:ind w:leftChars="21" w:left="46" w:firstLineChars="313" w:firstLine="1002"/>
        <w:jc w:val="both"/>
        <w:rPr>
          <w:rFonts w:hint="eastAsia"/>
          <w:lang w:val="en-US"/>
        </w:rPr>
      </w:pPr>
      <w:r w:rsidRPr="001C13B1">
        <w:rPr>
          <w:u w:val="single"/>
          <w:lang w:val="en-US"/>
        </w:rPr>
        <w:t>T/C</w:t>
      </w:r>
      <w:r w:rsidR="008F19C2">
        <w:rPr>
          <w:u w:val="single"/>
          <w:lang w:val="en-US"/>
        </w:rPr>
        <w:t>ROP</w:t>
      </w:r>
      <w:r w:rsidRPr="001C13B1">
        <w:rPr>
          <w:u w:val="single"/>
          <w:lang w:val="en-US"/>
        </w:rPr>
        <w:t>SSC</w:t>
      </w:r>
      <w:r w:rsidRPr="001C13B1">
        <w:rPr>
          <w:lang w:val="en-US"/>
        </w:rPr>
        <w:t xml:space="preserve"> ×××—××××/ISO×××××:××××</w:t>
      </w:r>
    </w:p>
    <w:p w14:paraId="41A94E46" w14:textId="77777777" w:rsidR="008F19C2" w:rsidRPr="00855D42" w:rsidRDefault="00040AEE" w:rsidP="00855D42">
      <w:pPr>
        <w:pStyle w:val="a3"/>
        <w:spacing w:before="212" w:line="360" w:lineRule="auto"/>
        <w:ind w:right="442" w:firstLine="640"/>
        <w:jc w:val="both"/>
        <w:rPr>
          <w:rFonts w:hint="eastAsia"/>
          <w:spacing w:val="1"/>
        </w:rPr>
      </w:pPr>
      <w:r>
        <w:rPr>
          <w:b/>
          <w:spacing w:val="7"/>
        </w:rPr>
        <w:t>第</w:t>
      </w:r>
      <w:r w:rsidRPr="00855D42">
        <w:rPr>
          <w:b/>
          <w:spacing w:val="1"/>
        </w:rPr>
        <w:t>六条</w:t>
      </w:r>
      <w:r w:rsidRPr="00855D42">
        <w:rPr>
          <w:spacing w:val="1"/>
        </w:rPr>
        <w:tab/>
        <w:t xml:space="preserve">团体标准主要以中文编撰。根据需要，部分标准以中文和英文两种语言编写并出版。发生异议时，以中文文本为准。 </w:t>
      </w:r>
    </w:p>
    <w:p w14:paraId="172CA1CF" w14:textId="77777777" w:rsidR="001C7506" w:rsidRDefault="00040AEE" w:rsidP="00855D42">
      <w:pPr>
        <w:pStyle w:val="a3"/>
        <w:spacing w:before="212" w:line="360" w:lineRule="auto"/>
        <w:ind w:right="442" w:firstLine="640"/>
        <w:jc w:val="both"/>
        <w:rPr>
          <w:rFonts w:hint="eastAsia"/>
        </w:rPr>
      </w:pPr>
      <w:r w:rsidRPr="00855D42">
        <w:rPr>
          <w:b/>
          <w:spacing w:val="1"/>
        </w:rPr>
        <w:t>第七条</w:t>
      </w:r>
      <w:r w:rsidRPr="00855D42">
        <w:rPr>
          <w:spacing w:val="1"/>
        </w:rPr>
        <w:tab/>
        <w:t>从事团体标准制修订工作的负责人应当在本专业生产、经营、科研、教学和临床等方面具有较高理论水平和较丰富实践经验，具有高级以上</w:t>
      </w:r>
      <w:r>
        <w:t>技术职称。</w:t>
      </w:r>
    </w:p>
    <w:p w14:paraId="6E1BE77B" w14:textId="22E54911" w:rsidR="005724EF" w:rsidRDefault="005724EF">
      <w:pPr>
        <w:pStyle w:val="a3"/>
        <w:spacing w:before="212" w:line="360" w:lineRule="auto"/>
        <w:ind w:left="119" w:right="442"/>
        <w:jc w:val="center"/>
        <w:rPr>
          <w:ins w:id="0" w:author="杨 丽荣" w:date="2025-01-08T13:47:00Z" w16du:dateUtc="2025-01-08T05:47:00Z"/>
          <w:rFonts w:hint="eastAsia"/>
          <w:spacing w:val="1"/>
        </w:rPr>
        <w:pPrChange w:id="1" w:author="杨 丽荣" w:date="2025-01-08T13:47:00Z" w16du:dateUtc="2025-01-08T05:47:00Z">
          <w:pPr>
            <w:pStyle w:val="a3"/>
            <w:spacing w:before="212" w:line="360" w:lineRule="auto"/>
            <w:ind w:right="442" w:firstLine="640"/>
            <w:jc w:val="both"/>
          </w:pPr>
        </w:pPrChange>
      </w:pPr>
      <w:ins w:id="2" w:author="杨 丽荣" w:date="2025-01-08T13:46:00Z" w16du:dateUtc="2025-01-08T05:46:00Z">
        <w:r>
          <w:rPr>
            <w:rFonts w:hint="eastAsia"/>
            <w:spacing w:val="1"/>
          </w:rPr>
          <w:t>第二章 机构与</w:t>
        </w:r>
      </w:ins>
      <w:ins w:id="3" w:author="杨 丽荣" w:date="2025-01-08T13:47:00Z" w16du:dateUtc="2025-01-08T05:47:00Z">
        <w:r>
          <w:rPr>
            <w:rFonts w:hint="eastAsia"/>
            <w:spacing w:val="1"/>
          </w:rPr>
          <w:t>职责</w:t>
        </w:r>
      </w:ins>
    </w:p>
    <w:p w14:paraId="6648C064" w14:textId="476823AE" w:rsidR="005724EF" w:rsidRDefault="005724EF" w:rsidP="00855D42">
      <w:pPr>
        <w:pStyle w:val="a3"/>
        <w:spacing w:before="212" w:line="360" w:lineRule="auto"/>
        <w:ind w:right="442" w:firstLine="640"/>
        <w:jc w:val="both"/>
        <w:rPr>
          <w:ins w:id="4" w:author="杨 丽荣" w:date="2025-01-08T13:49:00Z" w16du:dateUtc="2025-01-08T05:49:00Z"/>
          <w:rFonts w:hint="eastAsia"/>
          <w:spacing w:val="1"/>
        </w:rPr>
      </w:pPr>
      <w:ins w:id="5" w:author="杨 丽荣" w:date="2025-01-08T13:47:00Z" w16du:dateUtc="2025-01-08T05:47:00Z">
        <w:r>
          <w:rPr>
            <w:rFonts w:hint="eastAsia"/>
            <w:spacing w:val="1"/>
          </w:rPr>
          <w:t xml:space="preserve">第八条 </w:t>
        </w:r>
      </w:ins>
      <w:ins w:id="6" w:author="杨 丽荣" w:date="2025-01-08T13:48:00Z">
        <w:r w:rsidRPr="005724EF">
          <w:rPr>
            <w:rFonts w:hint="eastAsia"/>
            <w:spacing w:val="1"/>
          </w:rPr>
          <w:t>中国作物学会标准化工作委员会</w:t>
        </w:r>
      </w:ins>
      <w:ins w:id="7" w:author="杨 丽荣" w:date="2025-01-08T14:29:00Z" w16du:dateUtc="2025-01-08T06:29:00Z">
        <w:r w:rsidR="005A7FD8">
          <w:rPr>
            <w:rFonts w:hint="eastAsia"/>
            <w:spacing w:val="1"/>
          </w:rPr>
          <w:t>（以下简称“学会标委会”）</w:t>
        </w:r>
      </w:ins>
      <w:ins w:id="8" w:author="杨 丽荣" w:date="2025-01-08T13:48:00Z">
        <w:r w:rsidRPr="005724EF">
          <w:rPr>
            <w:rFonts w:hint="eastAsia"/>
            <w:spacing w:val="1"/>
          </w:rPr>
          <w:t>是学会理事会领导下负责标准化工作决策咨询的专门机构，是学会标准化工作的领导核心。主要职责</w:t>
        </w:r>
      </w:ins>
      <w:ins w:id="9" w:author="杨 丽荣" w:date="2025-01-08T13:49:00Z" w16du:dateUtc="2025-01-08T05:49:00Z">
        <w:r>
          <w:rPr>
            <w:rFonts w:hint="eastAsia"/>
            <w:spacing w:val="1"/>
          </w:rPr>
          <w:t>如下</w:t>
        </w:r>
      </w:ins>
      <w:ins w:id="10" w:author="杨 丽荣" w:date="2025-01-08T13:48:00Z">
        <w:r w:rsidRPr="005724EF">
          <w:rPr>
            <w:rFonts w:hint="eastAsia"/>
            <w:spacing w:val="1"/>
          </w:rPr>
          <w:t>：</w:t>
        </w:r>
      </w:ins>
    </w:p>
    <w:p w14:paraId="3C4CC9A9" w14:textId="6CCAEDF9" w:rsidR="005724EF" w:rsidRDefault="005724EF" w:rsidP="005724EF">
      <w:pPr>
        <w:pStyle w:val="a3"/>
        <w:spacing w:before="212" w:line="360" w:lineRule="auto"/>
        <w:ind w:right="442" w:firstLine="640"/>
        <w:jc w:val="both"/>
        <w:rPr>
          <w:ins w:id="11" w:author="杨 丽荣" w:date="2025-01-08T13:49:00Z" w16du:dateUtc="2025-01-08T05:49:00Z"/>
          <w:rFonts w:hint="eastAsia"/>
          <w:spacing w:val="1"/>
        </w:rPr>
      </w:pPr>
      <w:bookmarkStart w:id="12" w:name="OLE_LINK2"/>
      <w:ins w:id="13" w:author="杨 丽荣" w:date="2025-01-08T13:49:00Z" w16du:dateUtc="2025-01-08T05:49:00Z">
        <w:r w:rsidRPr="005724EF">
          <w:rPr>
            <w:rFonts w:hint="eastAsia"/>
            <w:spacing w:val="1"/>
          </w:rPr>
          <w:t>（一</w:t>
        </w:r>
        <w:r>
          <w:rPr>
            <w:rFonts w:hint="eastAsia"/>
            <w:spacing w:val="1"/>
          </w:rPr>
          <w:t>）</w:t>
        </w:r>
      </w:ins>
      <w:bookmarkEnd w:id="12"/>
      <w:ins w:id="14" w:author="杨 丽荣" w:date="2025-01-08T13:48:00Z">
        <w:r w:rsidRPr="005724EF">
          <w:rPr>
            <w:rFonts w:hint="eastAsia"/>
            <w:spacing w:val="1"/>
          </w:rPr>
          <w:t>负责对涉及标准化工作发展方向、发展战略、运行机制等的重大问题进行决策；</w:t>
        </w:r>
      </w:ins>
    </w:p>
    <w:p w14:paraId="5888C643" w14:textId="2910D7D1" w:rsidR="005724EF" w:rsidRPr="00855D42" w:rsidRDefault="005724EF" w:rsidP="005724EF">
      <w:pPr>
        <w:pStyle w:val="a3"/>
        <w:spacing w:before="212" w:line="360" w:lineRule="auto"/>
        <w:ind w:right="442" w:firstLine="640"/>
        <w:jc w:val="both"/>
        <w:rPr>
          <w:rFonts w:hint="eastAsia"/>
          <w:spacing w:val="1"/>
        </w:rPr>
      </w:pPr>
      <w:ins w:id="15" w:author="杨 丽荣" w:date="2025-01-08T13:49:00Z" w16du:dateUtc="2025-01-08T05:49:00Z">
        <w:r>
          <w:rPr>
            <w:rFonts w:hint="eastAsia"/>
            <w:spacing w:val="1"/>
          </w:rPr>
          <w:lastRenderedPageBreak/>
          <w:t>（二）</w:t>
        </w:r>
      </w:ins>
      <w:ins w:id="16" w:author="杨 丽荣" w:date="2025-01-08T13:48:00Z">
        <w:r w:rsidRPr="005724EF">
          <w:rPr>
            <w:rFonts w:hint="eastAsia"/>
            <w:spacing w:val="1"/>
          </w:rPr>
          <w:t>负责重大事项咨询审查和标准化工作的绩效评估；并作为申诉的最终仲裁机构。</w:t>
        </w:r>
      </w:ins>
    </w:p>
    <w:p w14:paraId="26483587" w14:textId="17767CCE" w:rsidR="001C7506" w:rsidRDefault="005724EF" w:rsidP="005724EF">
      <w:pPr>
        <w:pStyle w:val="a3"/>
        <w:spacing w:line="360" w:lineRule="auto"/>
        <w:ind w:left="0" w:firstLineChars="200" w:firstLine="640"/>
        <w:rPr>
          <w:ins w:id="17" w:author="杨 丽荣" w:date="2025-01-08T14:30:00Z" w16du:dateUtc="2025-01-08T06:30:00Z"/>
          <w:rFonts w:hint="eastAsia"/>
        </w:rPr>
      </w:pPr>
      <w:ins w:id="18" w:author="杨 丽荣" w:date="2025-01-08T13:52:00Z" w16du:dateUtc="2025-01-08T05:52:00Z">
        <w:r>
          <w:rPr>
            <w:rFonts w:hint="eastAsia"/>
          </w:rPr>
          <w:t xml:space="preserve">第九条 </w:t>
        </w:r>
      </w:ins>
      <w:ins w:id="19" w:author="杨 丽荣" w:date="2025-01-08T13:53:00Z" w16du:dateUtc="2025-01-08T05:53:00Z">
        <w:r>
          <w:rPr>
            <w:rFonts w:hint="eastAsia"/>
          </w:rPr>
          <w:t>中国作物学会标准化办公室是</w:t>
        </w:r>
      </w:ins>
      <w:ins w:id="20" w:author="杨 丽荣" w:date="2025-01-08T13:54:00Z" w16du:dateUtc="2025-01-08T05:54:00Z">
        <w:r>
          <w:rPr>
            <w:rFonts w:hint="eastAsia"/>
          </w:rPr>
          <w:t>标准化工作的协调机构</w:t>
        </w:r>
      </w:ins>
      <w:ins w:id="21" w:author="杨 丽荣" w:date="2025-01-08T13:55:00Z" w16du:dateUtc="2025-01-08T05:55:00Z">
        <w:r>
          <w:rPr>
            <w:rFonts w:hint="eastAsia"/>
          </w:rPr>
          <w:t>，</w:t>
        </w:r>
      </w:ins>
      <w:ins w:id="22" w:author="杨 丽荣" w:date="2025-01-08T14:27:00Z" w16du:dateUtc="2025-01-08T06:27:00Z">
        <w:r w:rsidR="005A7FD8" w:rsidRPr="005724EF">
          <w:rPr>
            <w:rFonts w:hint="eastAsia"/>
            <w:spacing w:val="1"/>
          </w:rPr>
          <w:t>承担</w:t>
        </w:r>
      </w:ins>
      <w:ins w:id="23" w:author="杨 丽荣" w:date="2025-01-08T14:30:00Z" w16du:dateUtc="2025-01-08T06:30:00Z">
        <w:r w:rsidR="005A7FD8">
          <w:rPr>
            <w:rFonts w:hint="eastAsia"/>
            <w:spacing w:val="1"/>
          </w:rPr>
          <w:t>学会标委会</w:t>
        </w:r>
      </w:ins>
      <w:ins w:id="24" w:author="杨 丽荣" w:date="2025-01-08T14:27:00Z" w16du:dateUtc="2025-01-08T06:27:00Z">
        <w:r w:rsidR="005A7FD8" w:rsidRPr="005724EF">
          <w:rPr>
            <w:rFonts w:hint="eastAsia"/>
            <w:spacing w:val="1"/>
          </w:rPr>
          <w:t>秘书处工作</w:t>
        </w:r>
      </w:ins>
      <w:ins w:id="25" w:author="杨 丽荣" w:date="2025-01-08T14:30:00Z" w16du:dateUtc="2025-01-08T06:30:00Z">
        <w:r w:rsidR="005A7FD8">
          <w:rPr>
            <w:rFonts w:hint="eastAsia"/>
            <w:spacing w:val="1"/>
          </w:rPr>
          <w:t>，</w:t>
        </w:r>
      </w:ins>
      <w:ins w:id="26" w:author="杨 丽荣" w:date="2025-01-08T13:55:00Z" w16du:dateUtc="2025-01-08T05:55:00Z">
        <w:r>
          <w:rPr>
            <w:rFonts w:hint="eastAsia"/>
          </w:rPr>
          <w:t>主要职责如下：</w:t>
        </w:r>
      </w:ins>
    </w:p>
    <w:p w14:paraId="43A58283" w14:textId="308F5F4F" w:rsidR="002E35BC" w:rsidRDefault="005A7FD8">
      <w:pPr>
        <w:pStyle w:val="a3"/>
        <w:spacing w:line="360" w:lineRule="auto"/>
        <w:ind w:left="0" w:firstLine="642"/>
        <w:rPr>
          <w:ins w:id="27" w:author="杨 丽荣" w:date="2025-01-08T14:32:00Z" w16du:dateUtc="2025-01-08T06:32:00Z"/>
          <w:rFonts w:hint="eastAsia"/>
        </w:rPr>
        <w:pPrChange w:id="28" w:author="杨 丽荣" w:date="2025-01-08T14:32:00Z" w16du:dateUtc="2025-01-08T06:32:00Z">
          <w:pPr>
            <w:pStyle w:val="a3"/>
            <w:spacing w:line="360" w:lineRule="auto"/>
            <w:ind w:left="0" w:firstLineChars="200" w:firstLine="642"/>
          </w:pPr>
        </w:pPrChange>
      </w:pPr>
      <w:ins w:id="29" w:author="杨 丽荣" w:date="2025-01-08T14:32:00Z" w16du:dateUtc="2025-01-08T06:32:00Z">
        <w:r w:rsidRPr="005A7FD8">
          <w:rPr>
            <w:rFonts w:hint="eastAsia"/>
            <w:spacing w:val="1"/>
          </w:rPr>
          <w:t>（一</w:t>
        </w:r>
        <w:r>
          <w:rPr>
            <w:rFonts w:hint="eastAsia"/>
            <w:spacing w:val="1"/>
          </w:rPr>
          <w:t>）</w:t>
        </w:r>
        <w:r w:rsidRPr="005724EF">
          <w:rPr>
            <w:rFonts w:hint="eastAsia"/>
            <w:spacing w:val="1"/>
          </w:rPr>
          <w:t>统筹协调各分支机构推进专业领域标准化工作</w:t>
        </w:r>
        <w:r>
          <w:rPr>
            <w:rFonts w:hint="eastAsia"/>
            <w:spacing w:val="1"/>
          </w:rPr>
          <w:t>，</w:t>
        </w:r>
      </w:ins>
      <w:ins w:id="30" w:author="杨 丽荣" w:date="2025-01-08T14:30:00Z" w16du:dateUtc="2025-01-08T06:30:00Z">
        <w:r>
          <w:rPr>
            <w:rFonts w:hint="eastAsia"/>
          </w:rPr>
          <w:t>负责学会标准</w:t>
        </w:r>
      </w:ins>
      <w:ins w:id="31" w:author="杨 丽荣" w:date="2025-01-08T14:31:00Z" w16du:dateUtc="2025-01-08T06:31:00Z">
        <w:r>
          <w:rPr>
            <w:rFonts w:hint="eastAsia"/>
          </w:rPr>
          <w:t>的制定程序、编写规则、知识产权管理等具体事项，以及处理学会标准制定中出现的争议；</w:t>
        </w:r>
      </w:ins>
    </w:p>
    <w:p w14:paraId="49FD122B" w14:textId="5123FD23" w:rsidR="005A7FD8" w:rsidRPr="005A7FD8" w:rsidRDefault="005A7FD8">
      <w:pPr>
        <w:pStyle w:val="a3"/>
        <w:spacing w:line="360" w:lineRule="auto"/>
        <w:ind w:left="0" w:firstLine="642"/>
        <w:rPr>
          <w:ins w:id="32" w:author="杨 丽荣" w:date="2025-01-08T13:57:00Z" w16du:dateUtc="2025-01-08T05:57:00Z"/>
          <w:rFonts w:hint="eastAsia"/>
          <w:rPrChange w:id="33" w:author="杨 丽荣" w:date="2025-01-08T14:32:00Z" w16du:dateUtc="2025-01-08T06:32:00Z">
            <w:rPr>
              <w:ins w:id="34" w:author="杨 丽荣" w:date="2025-01-08T13:57:00Z" w16du:dateUtc="2025-01-08T05:57:00Z"/>
              <w:rFonts w:hint="eastAsia"/>
              <w:spacing w:val="1"/>
            </w:rPr>
          </w:rPrChange>
        </w:rPr>
        <w:pPrChange w:id="35" w:author="杨 丽荣" w:date="2025-01-08T14:32:00Z" w16du:dateUtc="2025-01-08T06:32:00Z">
          <w:pPr>
            <w:pStyle w:val="a3"/>
            <w:spacing w:line="360" w:lineRule="auto"/>
            <w:ind w:left="0" w:firstLineChars="200" w:firstLine="642"/>
          </w:pPr>
        </w:pPrChange>
      </w:pPr>
      <w:ins w:id="36" w:author="杨 丽荣" w:date="2025-01-08T14:33:00Z" w16du:dateUtc="2025-01-08T06:33:00Z">
        <w:r>
          <w:rPr>
            <w:rFonts w:hint="eastAsia"/>
            <w:spacing w:val="1"/>
          </w:rPr>
          <w:t>（二）</w:t>
        </w:r>
      </w:ins>
      <w:ins w:id="37" w:author="杨 丽荣" w:date="2025-01-08T14:32:00Z" w16du:dateUtc="2025-01-08T06:32:00Z">
        <w:r>
          <w:rPr>
            <w:rFonts w:hint="eastAsia"/>
          </w:rPr>
          <w:t>组织制定</w:t>
        </w:r>
      </w:ins>
      <w:ins w:id="38" w:author="杨 丽荣" w:date="2025-01-08T14:33:00Z" w16du:dateUtc="2025-01-08T06:33:00Z">
        <w:r>
          <w:rPr>
            <w:rFonts w:hint="eastAsia"/>
          </w:rPr>
          <w:t>标准化工作相关政策、制度等文件，</w:t>
        </w:r>
        <w:r w:rsidRPr="005724EF">
          <w:rPr>
            <w:rFonts w:hint="eastAsia"/>
            <w:spacing w:val="1"/>
          </w:rPr>
          <w:t>负责标准信息平台的运营管理</w:t>
        </w:r>
      </w:ins>
    </w:p>
    <w:p w14:paraId="4345BF7E" w14:textId="58B582D6" w:rsidR="005A7FD8" w:rsidRPr="005A7FD8" w:rsidRDefault="005A7FD8">
      <w:pPr>
        <w:pStyle w:val="a3"/>
        <w:spacing w:line="360" w:lineRule="auto"/>
        <w:ind w:left="0" w:firstLine="642"/>
        <w:rPr>
          <w:rFonts w:hint="eastAsia"/>
          <w:spacing w:val="1"/>
          <w:rPrChange w:id="39" w:author="杨 丽荣" w:date="2025-01-08T14:36:00Z" w16du:dateUtc="2025-01-08T06:36:00Z">
            <w:rPr>
              <w:rFonts w:hint="eastAsia"/>
            </w:rPr>
          </w:rPrChange>
        </w:rPr>
        <w:pPrChange w:id="40" w:author="杨 丽荣" w:date="2025-01-08T14:36:00Z" w16du:dateUtc="2025-01-08T06:36:00Z">
          <w:pPr>
            <w:pStyle w:val="a3"/>
            <w:spacing w:line="360" w:lineRule="auto"/>
            <w:ind w:left="0"/>
          </w:pPr>
        </w:pPrChange>
      </w:pPr>
      <w:ins w:id="41" w:author="杨 丽荣" w:date="2025-01-08T14:35:00Z" w16du:dateUtc="2025-01-08T06:35:00Z">
        <w:r>
          <w:rPr>
            <w:rFonts w:hint="eastAsia"/>
            <w:spacing w:val="1"/>
          </w:rPr>
          <w:t xml:space="preserve">第十条 </w:t>
        </w:r>
      </w:ins>
      <w:ins w:id="42" w:author="杨 丽荣" w:date="2025-01-08T14:35:00Z">
        <w:r w:rsidRPr="005A7FD8">
          <w:rPr>
            <w:rFonts w:hint="eastAsia"/>
            <w:spacing w:val="1"/>
          </w:rPr>
          <w:t>标准工作组</w:t>
        </w:r>
      </w:ins>
      <w:ins w:id="43" w:author="杨 丽荣" w:date="2025-01-08T14:35:00Z" w16du:dateUtc="2025-01-08T06:35:00Z">
        <w:r>
          <w:rPr>
            <w:rFonts w:hint="eastAsia"/>
            <w:spacing w:val="1"/>
          </w:rPr>
          <w:t>是学会</w:t>
        </w:r>
      </w:ins>
      <w:ins w:id="44" w:author="杨 丽荣" w:date="2025-01-08T14:36:00Z" w16du:dateUtc="2025-01-08T06:36:00Z">
        <w:r>
          <w:rPr>
            <w:rFonts w:hint="eastAsia"/>
            <w:spacing w:val="1"/>
          </w:rPr>
          <w:t>标准研制层，</w:t>
        </w:r>
      </w:ins>
      <w:ins w:id="45" w:author="杨 丽荣" w:date="2025-01-08T14:35:00Z">
        <w:r w:rsidRPr="005A7FD8">
          <w:rPr>
            <w:rFonts w:hint="eastAsia"/>
            <w:spacing w:val="1"/>
          </w:rPr>
          <w:t>包括审核工作组和起草工作组。审核工作组由相关领域专家为主体组建，负责标准的技术审查工作，包括立项审查和标准送审稿审核。起草工作组牵头单位及参与单位应具备开展工作的支撑要求，包括相关的人力资源、技术条件、试验验证手段和经费筹措能力等。</w:t>
        </w:r>
      </w:ins>
    </w:p>
    <w:p w14:paraId="3B3A3FC7" w14:textId="0A97835B" w:rsidR="001C7506" w:rsidRDefault="00040AEE" w:rsidP="008F19C2">
      <w:pPr>
        <w:pStyle w:val="a3"/>
        <w:tabs>
          <w:tab w:val="left" w:pos="3616"/>
        </w:tabs>
        <w:spacing w:before="211" w:line="360" w:lineRule="auto"/>
        <w:ind w:left="2175"/>
        <w:rPr>
          <w:rFonts w:ascii="黑体" w:eastAsia="黑体" w:hint="eastAsia"/>
        </w:rPr>
      </w:pPr>
      <w:r>
        <w:rPr>
          <w:rFonts w:ascii="黑体" w:eastAsia="黑体" w:hint="eastAsia"/>
        </w:rPr>
        <w:t>第</w:t>
      </w:r>
      <w:del w:id="46" w:author="杨 丽荣" w:date="2025-01-08T14:49:00Z" w16du:dateUtc="2025-01-08T06:49:00Z">
        <w:r w:rsidDel="00622D27">
          <w:rPr>
            <w:rFonts w:ascii="黑体" w:eastAsia="黑体" w:hint="eastAsia"/>
          </w:rPr>
          <w:delText>二</w:delText>
        </w:r>
      </w:del>
      <w:ins w:id="47" w:author="杨 丽荣" w:date="2025-01-08T14:49:00Z" w16du:dateUtc="2025-01-08T06:49:00Z">
        <w:r w:rsidR="00622D27">
          <w:rPr>
            <w:rFonts w:ascii="黑体" w:eastAsia="黑体" w:hint="eastAsia"/>
          </w:rPr>
          <w:t>三</w:t>
        </w:r>
      </w:ins>
      <w:r>
        <w:rPr>
          <w:rFonts w:ascii="黑体" w:eastAsia="黑体" w:hint="eastAsia"/>
        </w:rPr>
        <w:t>章</w:t>
      </w:r>
      <w:r>
        <w:rPr>
          <w:rFonts w:ascii="黑体" w:eastAsia="黑体" w:hint="eastAsia"/>
        </w:rPr>
        <w:tab/>
        <w:t>团体标准制修订工作程序</w:t>
      </w:r>
    </w:p>
    <w:p w14:paraId="44AD96ED" w14:textId="36F531EA" w:rsidR="001C7506" w:rsidRDefault="00040AEE" w:rsidP="0035637F">
      <w:pPr>
        <w:pStyle w:val="a3"/>
        <w:spacing w:before="211" w:line="360" w:lineRule="auto"/>
        <w:ind w:left="119" w:right="431" w:firstLine="641"/>
        <w:jc w:val="both"/>
        <w:rPr>
          <w:rFonts w:hint="eastAsia"/>
        </w:rPr>
      </w:pPr>
      <w:r>
        <w:rPr>
          <w:b/>
          <w:spacing w:val="37"/>
        </w:rPr>
        <w:t>第</w:t>
      </w:r>
      <w:del w:id="48" w:author="杨 丽荣" w:date="2025-01-08T14:49:00Z" w16du:dateUtc="2025-01-08T06:49:00Z">
        <w:r w:rsidDel="00622D27">
          <w:rPr>
            <w:rFonts w:hint="eastAsia"/>
            <w:b/>
            <w:spacing w:val="37"/>
          </w:rPr>
          <w:delText>八</w:delText>
        </w:r>
      </w:del>
      <w:ins w:id="49" w:author="杨 丽荣" w:date="2025-01-08T14:49:00Z" w16du:dateUtc="2025-01-08T06:49:00Z">
        <w:r w:rsidR="00622D27">
          <w:rPr>
            <w:rFonts w:hint="eastAsia"/>
            <w:b/>
            <w:spacing w:val="37"/>
          </w:rPr>
          <w:t>十一</w:t>
        </w:r>
      </w:ins>
      <w:r>
        <w:rPr>
          <w:b/>
          <w:spacing w:val="37"/>
        </w:rPr>
        <w:t xml:space="preserve">条 </w:t>
      </w:r>
      <w:r>
        <w:rPr>
          <w:spacing w:val="-13"/>
        </w:rPr>
        <w:t>团体标准制修订工作包括申请、立项、起草、审查、</w:t>
      </w:r>
      <w:r>
        <w:rPr>
          <w:spacing w:val="-3"/>
        </w:rPr>
        <w:t xml:space="preserve">审批及发布等程序，按附件 </w:t>
      </w:r>
      <w:r>
        <w:t>1</w:t>
      </w:r>
      <w:r>
        <w:rPr>
          <w:spacing w:val="-6"/>
        </w:rPr>
        <w:t xml:space="preserve"> 所示的流程进行，如申请未通过或</w:t>
      </w:r>
      <w:r>
        <w:t>者未进行流程前一项程序,则不得进行下一程序。</w:t>
      </w:r>
    </w:p>
    <w:p w14:paraId="5283CF93" w14:textId="77777777" w:rsidR="001C7506" w:rsidRPr="008A0705" w:rsidRDefault="00040AEE" w:rsidP="008A0705">
      <w:pPr>
        <w:pStyle w:val="a3"/>
        <w:tabs>
          <w:tab w:val="left" w:pos="1279"/>
        </w:tabs>
        <w:spacing w:before="119" w:line="360" w:lineRule="auto"/>
        <w:ind w:left="0" w:right="315"/>
        <w:jc w:val="center"/>
        <w:rPr>
          <w:rFonts w:ascii="黑体" w:eastAsia="黑体" w:hint="eastAsia"/>
        </w:rPr>
      </w:pPr>
      <w:r>
        <w:rPr>
          <w:rFonts w:ascii="黑体" w:eastAsia="黑体" w:hint="eastAsia"/>
        </w:rPr>
        <w:t>第一节</w:t>
      </w:r>
      <w:r>
        <w:rPr>
          <w:rFonts w:ascii="黑体" w:eastAsia="黑体" w:hint="eastAsia"/>
        </w:rPr>
        <w:tab/>
        <w:t>立项</w:t>
      </w:r>
    </w:p>
    <w:p w14:paraId="25BF0D33" w14:textId="71D50F3B" w:rsidR="001C7506" w:rsidRDefault="00040AEE" w:rsidP="008F19C2">
      <w:pPr>
        <w:pStyle w:val="a3"/>
        <w:spacing w:line="360" w:lineRule="auto"/>
        <w:ind w:right="433" w:firstLine="643"/>
        <w:jc w:val="both"/>
        <w:rPr>
          <w:rFonts w:hint="eastAsia"/>
        </w:rPr>
      </w:pPr>
      <w:r>
        <w:rPr>
          <w:b/>
          <w:spacing w:val="38"/>
        </w:rPr>
        <w:t>第</w:t>
      </w:r>
      <w:del w:id="50" w:author="杨 丽荣" w:date="2025-01-09T14:45:00Z" w16du:dateUtc="2025-01-09T06:45:00Z">
        <w:r w:rsidDel="00B13B4E">
          <w:rPr>
            <w:rFonts w:hint="eastAsia"/>
            <w:b/>
            <w:spacing w:val="38"/>
          </w:rPr>
          <w:delText>九</w:delText>
        </w:r>
      </w:del>
      <w:ins w:id="51" w:author="杨 丽荣" w:date="2025-01-09T14:45:00Z" w16du:dateUtc="2025-01-09T06:45:00Z">
        <w:r w:rsidR="00B13B4E">
          <w:rPr>
            <w:rFonts w:hint="eastAsia"/>
            <w:b/>
            <w:spacing w:val="38"/>
          </w:rPr>
          <w:t>十二</w:t>
        </w:r>
      </w:ins>
      <w:r>
        <w:rPr>
          <w:b/>
          <w:spacing w:val="38"/>
        </w:rPr>
        <w:t xml:space="preserve">条 </w:t>
      </w:r>
      <w:r>
        <w:rPr>
          <w:spacing w:val="-12"/>
        </w:rPr>
        <w:t>团体标准的制修订项目由标准需求者、研制者等</w:t>
      </w:r>
      <w:r>
        <w:t>（</w:t>
      </w:r>
      <w:r>
        <w:rPr>
          <w:spacing w:val="-11"/>
        </w:rPr>
        <w:t>任</w:t>
      </w:r>
      <w:r>
        <w:rPr>
          <w:spacing w:val="4"/>
          <w:w w:val="95"/>
        </w:rPr>
        <w:t>何组织和个人）提出立项申请，填写团体标准制修订项目立项申</w:t>
      </w:r>
      <w:r>
        <w:rPr>
          <w:w w:val="99"/>
        </w:rPr>
        <w:t>请书（见附件</w:t>
      </w:r>
      <w:r>
        <w:rPr>
          <w:spacing w:val="-81"/>
        </w:rPr>
        <w:t xml:space="preserve"> </w:t>
      </w:r>
      <w:r>
        <w:rPr>
          <w:spacing w:val="3"/>
          <w:w w:val="99"/>
        </w:rPr>
        <w:t>2</w:t>
      </w:r>
      <w:r>
        <w:rPr>
          <w:spacing w:val="-159"/>
          <w:w w:val="99"/>
        </w:rPr>
        <w:t>）</w:t>
      </w:r>
      <w:r>
        <w:rPr>
          <w:w w:val="99"/>
        </w:rPr>
        <w:t>、研制方案(见附件</w:t>
      </w:r>
      <w:r>
        <w:rPr>
          <w:spacing w:val="-81"/>
        </w:rPr>
        <w:t xml:space="preserve"> </w:t>
      </w:r>
      <w:r>
        <w:rPr>
          <w:spacing w:val="1"/>
          <w:w w:val="99"/>
        </w:rPr>
        <w:t>3)</w:t>
      </w:r>
      <w:r>
        <w:rPr>
          <w:w w:val="99"/>
        </w:rPr>
        <w:t>。</w:t>
      </w:r>
    </w:p>
    <w:p w14:paraId="2D6A2C5A" w14:textId="01D30F0C" w:rsidR="001C7506" w:rsidRDefault="00040AEE" w:rsidP="008F19C2">
      <w:pPr>
        <w:pStyle w:val="a3"/>
        <w:tabs>
          <w:tab w:val="left" w:pos="2048"/>
        </w:tabs>
        <w:spacing w:line="360" w:lineRule="auto"/>
        <w:ind w:left="761"/>
        <w:rPr>
          <w:rFonts w:hint="eastAsia"/>
        </w:rPr>
      </w:pPr>
      <w:r>
        <w:rPr>
          <w:b/>
        </w:rPr>
        <w:lastRenderedPageBreak/>
        <w:t>第十</w:t>
      </w:r>
      <w:ins w:id="52" w:author="杨 丽荣" w:date="2025-01-09T14:45:00Z" w16du:dateUtc="2025-01-09T06:45:00Z">
        <w:r w:rsidR="00B13B4E">
          <w:rPr>
            <w:rFonts w:hint="eastAsia"/>
            <w:b/>
          </w:rPr>
          <w:t>三</w:t>
        </w:r>
      </w:ins>
      <w:r>
        <w:rPr>
          <w:b/>
        </w:rPr>
        <w:t>条</w:t>
      </w:r>
      <w:r>
        <w:rPr>
          <w:b/>
        </w:rPr>
        <w:tab/>
      </w:r>
      <w:r>
        <w:t>立项申请须附相应论证资料，其内容一般包括：</w:t>
      </w:r>
    </w:p>
    <w:p w14:paraId="5D3455D4" w14:textId="77777777" w:rsidR="001C7506" w:rsidRPr="00855D42" w:rsidRDefault="00040AEE" w:rsidP="0035637F">
      <w:pPr>
        <w:pStyle w:val="a3"/>
        <w:spacing w:before="55" w:line="360" w:lineRule="auto"/>
        <w:ind w:right="421" w:firstLineChars="200" w:firstLine="640"/>
        <w:jc w:val="both"/>
        <w:rPr>
          <w:rFonts w:hint="eastAsia"/>
          <w:spacing w:val="-14"/>
        </w:rPr>
      </w:pPr>
      <w:r>
        <w:t>（</w:t>
      </w:r>
      <w:r w:rsidRPr="00855D42">
        <w:rPr>
          <w:spacing w:val="-14"/>
        </w:rPr>
        <w:t>一）标准制定的目的、意义，与该项标准有关的国内外状况；</w:t>
      </w:r>
    </w:p>
    <w:p w14:paraId="3BCD9DC0" w14:textId="77777777" w:rsidR="001C7506" w:rsidRPr="00855D42" w:rsidRDefault="00040AEE" w:rsidP="00855D42">
      <w:pPr>
        <w:pStyle w:val="a3"/>
        <w:spacing w:before="55" w:line="360" w:lineRule="auto"/>
        <w:ind w:right="421" w:firstLineChars="200" w:firstLine="612"/>
        <w:jc w:val="both"/>
        <w:rPr>
          <w:rFonts w:hint="eastAsia"/>
          <w:spacing w:val="-14"/>
        </w:rPr>
      </w:pPr>
      <w:r w:rsidRPr="00855D42">
        <w:rPr>
          <w:spacing w:val="-14"/>
        </w:rPr>
        <w:t>（二）标准主要技术要素及参数说明；</w:t>
      </w:r>
    </w:p>
    <w:p w14:paraId="5A29B2A1" w14:textId="77777777" w:rsidR="001C7506" w:rsidRPr="00855D42" w:rsidRDefault="00040AEE" w:rsidP="0035637F">
      <w:pPr>
        <w:pStyle w:val="a3"/>
        <w:spacing w:before="55" w:line="360" w:lineRule="auto"/>
        <w:ind w:right="421" w:firstLineChars="200" w:firstLine="612"/>
        <w:jc w:val="both"/>
        <w:rPr>
          <w:rFonts w:hint="eastAsia"/>
          <w:spacing w:val="-14"/>
        </w:rPr>
      </w:pPr>
      <w:r w:rsidRPr="00855D42">
        <w:rPr>
          <w:spacing w:val="-14"/>
        </w:rPr>
        <w:t>（三）具有法定资质的检验机构出具的相关检测（测试）报告。</w:t>
      </w:r>
    </w:p>
    <w:p w14:paraId="0CB6A933" w14:textId="37D18853" w:rsidR="001C7506" w:rsidRPr="00855D42" w:rsidRDefault="00040AEE" w:rsidP="00855D42">
      <w:pPr>
        <w:pStyle w:val="a3"/>
        <w:tabs>
          <w:tab w:val="left" w:pos="2393"/>
        </w:tabs>
        <w:spacing w:before="215" w:line="360" w:lineRule="auto"/>
        <w:ind w:left="761"/>
        <w:rPr>
          <w:rFonts w:hint="eastAsia"/>
        </w:rPr>
      </w:pPr>
      <w:r>
        <w:rPr>
          <w:b/>
          <w:spacing w:val="7"/>
        </w:rPr>
        <w:t>第十</w:t>
      </w:r>
      <w:del w:id="53" w:author="杨 丽荣" w:date="2025-01-09T14:45:00Z" w16du:dateUtc="2025-01-09T06:45:00Z">
        <w:r w:rsidDel="00B13B4E">
          <w:rPr>
            <w:rFonts w:hint="eastAsia"/>
            <w:b/>
            <w:spacing w:val="4"/>
          </w:rPr>
          <w:delText>一</w:delText>
        </w:r>
      </w:del>
      <w:ins w:id="54" w:author="杨 丽荣" w:date="2025-01-09T14:45:00Z" w16du:dateUtc="2025-01-09T06:45:00Z">
        <w:r w:rsidR="00B13B4E">
          <w:rPr>
            <w:rFonts w:hint="eastAsia"/>
            <w:b/>
            <w:spacing w:val="4"/>
          </w:rPr>
          <w:t>四</w:t>
        </w:r>
      </w:ins>
      <w:r>
        <w:rPr>
          <w:b/>
        </w:rPr>
        <w:t>条</w:t>
      </w:r>
      <w:r>
        <w:rPr>
          <w:b/>
        </w:rPr>
        <w:tab/>
      </w:r>
      <w:r>
        <w:rPr>
          <w:spacing w:val="4"/>
        </w:rPr>
        <w:t>中</w:t>
      </w:r>
      <w:r>
        <w:t>国</w:t>
      </w:r>
      <w:r>
        <w:rPr>
          <w:spacing w:val="4"/>
        </w:rPr>
        <w:t>作物学</w:t>
      </w:r>
      <w:r>
        <w:rPr>
          <w:spacing w:val="6"/>
        </w:rPr>
        <w:t>会</w:t>
      </w:r>
      <w:r>
        <w:rPr>
          <w:spacing w:val="4"/>
        </w:rPr>
        <w:t>标准化办公室组织对该项目进行论</w:t>
      </w:r>
    </w:p>
    <w:p w14:paraId="5685D3C8" w14:textId="7E3E35CF" w:rsidR="001C7506" w:rsidRDefault="00855D42" w:rsidP="008F19C2">
      <w:pPr>
        <w:pStyle w:val="a3"/>
        <w:spacing w:before="55" w:line="360" w:lineRule="auto"/>
        <w:ind w:right="421"/>
        <w:jc w:val="both"/>
        <w:rPr>
          <w:rFonts w:hint="eastAsia"/>
        </w:rPr>
      </w:pPr>
      <w:r>
        <w:rPr>
          <w:spacing w:val="-14"/>
        </w:rPr>
        <w:t>证。</w:t>
      </w:r>
      <w:ins w:id="55" w:author="杨 丽荣" w:date="2025-01-08T14:52:00Z" w16du:dateUtc="2025-01-08T06:52:00Z">
        <w:r w:rsidR="00622D27">
          <w:rPr>
            <w:rFonts w:hint="eastAsia"/>
            <w:spacing w:val="-14"/>
          </w:rPr>
          <w:t>可采用函审或会议论证</w:t>
        </w:r>
      </w:ins>
      <w:ins w:id="56" w:author="杨 丽荣" w:date="2025-01-08T14:57:00Z" w16du:dateUtc="2025-01-08T06:57:00Z">
        <w:r w:rsidR="00622D27">
          <w:rPr>
            <w:rFonts w:hint="eastAsia"/>
            <w:spacing w:val="-14"/>
          </w:rPr>
          <w:t>，</w:t>
        </w:r>
      </w:ins>
      <w:r>
        <w:rPr>
          <w:spacing w:val="-14"/>
        </w:rPr>
        <w:t>立项会议论证表决</w:t>
      </w:r>
      <w:r w:rsidR="00040AEE">
        <w:rPr>
          <w:spacing w:val="-14"/>
        </w:rPr>
        <w:t>须填写“中国作物学会团体标准立项论证</w:t>
      </w:r>
      <w:r w:rsidR="00040AEE">
        <w:rPr>
          <w:spacing w:val="-63"/>
          <w:w w:val="99"/>
        </w:rPr>
        <w:t>投票单”</w:t>
      </w:r>
      <w:r w:rsidR="00040AEE">
        <w:rPr>
          <w:spacing w:val="2"/>
          <w:w w:val="99"/>
        </w:rPr>
        <w:t>（</w:t>
      </w:r>
      <w:r w:rsidR="00040AEE">
        <w:rPr>
          <w:w w:val="99"/>
        </w:rPr>
        <w:t>见附件</w:t>
      </w:r>
      <w:r w:rsidR="00040AEE">
        <w:rPr>
          <w:spacing w:val="-78"/>
        </w:rPr>
        <w:t xml:space="preserve"> </w:t>
      </w:r>
      <w:r w:rsidR="00040AEE">
        <w:rPr>
          <w:spacing w:val="1"/>
          <w:w w:val="99"/>
        </w:rPr>
        <w:t>4</w:t>
      </w:r>
      <w:r w:rsidR="00040AEE">
        <w:rPr>
          <w:spacing w:val="-161"/>
          <w:w w:val="99"/>
        </w:rPr>
        <w:t>）</w:t>
      </w:r>
      <w:r w:rsidR="00040AEE">
        <w:rPr>
          <w:spacing w:val="-7"/>
          <w:w w:val="99"/>
        </w:rPr>
        <w:t>，必须有不少于出席会议代表人数的三分之二</w:t>
      </w:r>
      <w:r w:rsidR="00040AEE">
        <w:rPr>
          <w:spacing w:val="-7"/>
        </w:rPr>
        <w:t>同意方为通过</w:t>
      </w:r>
      <w:ins w:id="57" w:author="杨 丽荣" w:date="2025-01-08T14:58:00Z" w16du:dateUtc="2025-01-08T06:58:00Z">
        <w:r w:rsidR="00622D27">
          <w:rPr>
            <w:rFonts w:hint="eastAsia"/>
            <w:spacing w:val="-7"/>
          </w:rPr>
          <w:t>,</w:t>
        </w:r>
      </w:ins>
      <w:del w:id="58" w:author="杨 丽荣" w:date="2025-01-08T14:58:00Z" w16du:dateUtc="2025-01-08T06:58:00Z">
        <w:r w:rsidR="00040AEE" w:rsidDel="00622D27">
          <w:rPr>
            <w:spacing w:val="-7"/>
          </w:rPr>
          <w:delText>。</w:delText>
        </w:r>
      </w:del>
      <w:ins w:id="59" w:author="杨 丽荣" w:date="2025-01-08T14:57:00Z" w16du:dateUtc="2025-01-08T06:57:00Z">
        <w:r w:rsidR="00622D27">
          <w:rPr>
            <w:rFonts w:hint="eastAsia"/>
            <w:spacing w:val="-14"/>
          </w:rPr>
          <w:t>函审填写“</w:t>
        </w:r>
        <w:r w:rsidR="00622D27" w:rsidRPr="00622D27">
          <w:rPr>
            <w:rFonts w:hint="eastAsia"/>
            <w:spacing w:val="-14"/>
          </w:rPr>
          <w:t>中国作物学会团体标准立项审查单</w:t>
        </w:r>
        <w:r w:rsidR="00622D27">
          <w:rPr>
            <w:rFonts w:hint="eastAsia"/>
            <w:spacing w:val="-14"/>
          </w:rPr>
          <w:t>”</w:t>
        </w:r>
      </w:ins>
      <w:ins w:id="60" w:author="杨 丽荣" w:date="2025-01-08T14:58:00Z" w16du:dateUtc="2025-01-08T06:58:00Z">
        <w:r w:rsidR="00622D27" w:rsidRPr="00622D27">
          <w:rPr>
            <w:spacing w:val="2"/>
            <w:w w:val="99"/>
          </w:rPr>
          <w:t xml:space="preserve"> </w:t>
        </w:r>
        <w:r w:rsidR="00622D27">
          <w:rPr>
            <w:spacing w:val="2"/>
            <w:w w:val="99"/>
          </w:rPr>
          <w:t>（</w:t>
        </w:r>
        <w:r w:rsidR="00622D27">
          <w:rPr>
            <w:w w:val="99"/>
          </w:rPr>
          <w:t>见附件</w:t>
        </w:r>
        <w:r w:rsidR="00622D27">
          <w:rPr>
            <w:rFonts w:hint="eastAsia"/>
            <w:spacing w:val="1"/>
            <w:w w:val="99"/>
          </w:rPr>
          <w:t>5</w:t>
        </w:r>
        <w:r w:rsidR="00622D27">
          <w:rPr>
            <w:spacing w:val="-161"/>
            <w:w w:val="99"/>
          </w:rPr>
          <w:t>）</w:t>
        </w:r>
        <w:r w:rsidR="00622D27">
          <w:rPr>
            <w:rFonts w:hint="eastAsia"/>
            <w:spacing w:val="-161"/>
            <w:w w:val="99"/>
          </w:rPr>
          <w:t>，</w:t>
        </w:r>
      </w:ins>
      <w:r w:rsidR="00040AEE">
        <w:rPr>
          <w:spacing w:val="-7"/>
        </w:rPr>
        <w:t>如项目未通过论证，则不予立项。</w:t>
      </w:r>
    </w:p>
    <w:p w14:paraId="671A79B8" w14:textId="2C1E9937" w:rsidR="001C7506" w:rsidRDefault="00040AEE" w:rsidP="008F19C2">
      <w:pPr>
        <w:pStyle w:val="a3"/>
        <w:tabs>
          <w:tab w:val="left" w:pos="2393"/>
        </w:tabs>
        <w:spacing w:line="360" w:lineRule="auto"/>
        <w:ind w:right="274" w:firstLine="643"/>
        <w:rPr>
          <w:rFonts w:hint="eastAsia"/>
        </w:rPr>
      </w:pPr>
      <w:r>
        <w:rPr>
          <w:b/>
          <w:spacing w:val="7"/>
        </w:rPr>
        <w:t>第十</w:t>
      </w:r>
      <w:del w:id="61" w:author="杨 丽荣" w:date="2025-01-09T14:45:00Z" w16du:dateUtc="2025-01-09T06:45:00Z">
        <w:r w:rsidDel="00B13B4E">
          <w:rPr>
            <w:rFonts w:hint="eastAsia"/>
            <w:b/>
            <w:spacing w:val="4"/>
          </w:rPr>
          <w:delText>二</w:delText>
        </w:r>
      </w:del>
      <w:ins w:id="62" w:author="杨 丽荣" w:date="2025-01-09T14:45:00Z" w16du:dateUtc="2025-01-09T06:45:00Z">
        <w:r w:rsidR="00B13B4E">
          <w:rPr>
            <w:rFonts w:hint="eastAsia"/>
            <w:b/>
            <w:spacing w:val="4"/>
          </w:rPr>
          <w:t>五</w:t>
        </w:r>
      </w:ins>
      <w:r>
        <w:rPr>
          <w:b/>
        </w:rPr>
        <w:t>条</w:t>
      </w:r>
      <w:r>
        <w:rPr>
          <w:b/>
        </w:rPr>
        <w:tab/>
      </w:r>
      <w:r>
        <w:rPr>
          <w:spacing w:val="4"/>
        </w:rPr>
        <w:t>项</w:t>
      </w:r>
      <w:r>
        <w:t>目</w:t>
      </w:r>
      <w:r>
        <w:rPr>
          <w:spacing w:val="4"/>
        </w:rPr>
        <w:t>通过论证后，按照专家意见修订立项申请</w:t>
      </w:r>
      <w:r>
        <w:t>书</w:t>
      </w:r>
      <w:r>
        <w:rPr>
          <w:spacing w:val="4"/>
        </w:rPr>
        <w:t>和研制方案，由中国作物学</w:t>
      </w:r>
      <w:r>
        <w:rPr>
          <w:spacing w:val="5"/>
        </w:rPr>
        <w:t>会</w:t>
      </w:r>
      <w:r>
        <w:rPr>
          <w:spacing w:val="4"/>
        </w:rPr>
        <w:t>标准化办公室</w:t>
      </w:r>
      <w:r>
        <w:rPr>
          <w:spacing w:val="5"/>
        </w:rPr>
        <w:t>报</w:t>
      </w:r>
      <w:del w:id="63" w:author="杨 丽荣" w:date="2025-01-08T15:30:00Z" w16du:dateUtc="2025-01-08T07:30:00Z">
        <w:r w:rsidDel="00E95642">
          <w:rPr>
            <w:rFonts w:hint="eastAsia"/>
            <w:spacing w:val="4"/>
          </w:rPr>
          <w:delText>中国作物学</w:delText>
        </w:r>
        <w:r w:rsidDel="00E95642">
          <w:rPr>
            <w:rFonts w:hint="eastAsia"/>
            <w:spacing w:val="5"/>
          </w:rPr>
          <w:delText>会</w:delText>
        </w:r>
      </w:del>
      <w:ins w:id="64" w:author="杨 丽荣" w:date="2025-01-08T15:30:00Z" w16du:dateUtc="2025-01-08T07:30:00Z">
        <w:r w:rsidR="00E95642">
          <w:rPr>
            <w:rFonts w:hint="eastAsia"/>
            <w:spacing w:val="4"/>
          </w:rPr>
          <w:t>学会标委会</w:t>
        </w:r>
      </w:ins>
      <w:r>
        <w:rPr>
          <w:spacing w:val="4"/>
        </w:rPr>
        <w:t>审议</w:t>
      </w:r>
      <w:r>
        <w:t>批准。批准后，发文正式立项(见附件</w:t>
      </w:r>
      <w:del w:id="65" w:author="杨 丽荣" w:date="2025-01-09T16:36:00Z" w16du:dateUtc="2025-01-09T08:36:00Z">
        <w:r w:rsidDel="00121F3E">
          <w:rPr>
            <w:spacing w:val="-53"/>
          </w:rPr>
          <w:delText xml:space="preserve"> </w:delText>
        </w:r>
        <w:r w:rsidDel="00121F3E">
          <w:delText>5</w:delText>
        </w:r>
      </w:del>
      <w:ins w:id="66" w:author="杨 丽荣" w:date="2025-01-09T16:36:00Z" w16du:dateUtc="2025-01-09T08:36:00Z">
        <w:r w:rsidR="00121F3E">
          <w:rPr>
            <w:rFonts w:hint="eastAsia"/>
          </w:rPr>
          <w:t>6</w:t>
        </w:r>
      </w:ins>
      <w:r>
        <w:t>)。如需对项目补充论证</w:t>
      </w:r>
      <w:r>
        <w:rPr>
          <w:spacing w:val="-13"/>
        </w:rPr>
        <w:t xml:space="preserve">， </w:t>
      </w:r>
      <w:r>
        <w:rPr>
          <w:spacing w:val="4"/>
        </w:rPr>
        <w:t>则应当在补充论证后重新申报审议。如项目未被批准，则不予立</w:t>
      </w:r>
      <w:r>
        <w:t>项。</w:t>
      </w:r>
    </w:p>
    <w:p w14:paraId="7DBC6E6B" w14:textId="77777777" w:rsidR="001C7506" w:rsidDel="00B146E2" w:rsidRDefault="00040AEE" w:rsidP="008F19C2">
      <w:pPr>
        <w:pStyle w:val="a3"/>
        <w:tabs>
          <w:tab w:val="left" w:pos="1279"/>
        </w:tabs>
        <w:spacing w:before="114" w:line="360" w:lineRule="auto"/>
        <w:ind w:left="0" w:right="310"/>
        <w:jc w:val="center"/>
        <w:rPr>
          <w:del w:id="67" w:author="杨 丽荣" w:date="2025-01-08T17:29:00Z" w16du:dateUtc="2025-01-08T09:29:00Z"/>
          <w:rFonts w:ascii="黑体" w:eastAsia="黑体" w:hint="eastAsia"/>
        </w:rPr>
      </w:pPr>
      <w:r>
        <w:rPr>
          <w:rFonts w:ascii="黑体" w:eastAsia="黑体" w:hint="eastAsia"/>
        </w:rPr>
        <w:t>第二节</w:t>
      </w:r>
      <w:r>
        <w:rPr>
          <w:rFonts w:ascii="黑体" w:eastAsia="黑体" w:hint="eastAsia"/>
        </w:rPr>
        <w:tab/>
        <w:t>标准起草</w:t>
      </w:r>
    </w:p>
    <w:p w14:paraId="40E4F243" w14:textId="77777777" w:rsidR="001C7506" w:rsidRDefault="001C7506">
      <w:pPr>
        <w:pStyle w:val="a3"/>
        <w:tabs>
          <w:tab w:val="left" w:pos="1279"/>
        </w:tabs>
        <w:spacing w:before="114" w:line="360" w:lineRule="auto"/>
        <w:ind w:left="0" w:right="310"/>
        <w:rPr>
          <w:rFonts w:ascii="黑体" w:hint="eastAsia"/>
          <w:sz w:val="25"/>
        </w:rPr>
        <w:pPrChange w:id="68" w:author="杨 丽荣" w:date="2025-01-08T17:29:00Z" w16du:dateUtc="2025-01-08T09:29:00Z">
          <w:pPr>
            <w:pStyle w:val="a3"/>
            <w:spacing w:before="12" w:line="360" w:lineRule="auto"/>
            <w:ind w:left="0"/>
          </w:pPr>
        </w:pPrChange>
      </w:pPr>
    </w:p>
    <w:p w14:paraId="2A2EC3B1" w14:textId="77B47950" w:rsidR="001C7506" w:rsidRDefault="00040AEE" w:rsidP="008F19C2">
      <w:pPr>
        <w:pStyle w:val="a3"/>
        <w:tabs>
          <w:tab w:val="left" w:pos="2369"/>
        </w:tabs>
        <w:spacing w:line="360" w:lineRule="auto"/>
        <w:ind w:right="278" w:firstLine="643"/>
        <w:rPr>
          <w:rFonts w:hint="eastAsia"/>
        </w:rPr>
      </w:pPr>
      <w:r>
        <w:rPr>
          <w:b/>
        </w:rPr>
        <w:t>第十</w:t>
      </w:r>
      <w:del w:id="69" w:author="杨 丽荣" w:date="2025-01-09T14:45:00Z" w16du:dateUtc="2025-01-09T06:45:00Z">
        <w:r w:rsidDel="00B13B4E">
          <w:rPr>
            <w:rFonts w:hint="eastAsia"/>
            <w:b/>
          </w:rPr>
          <w:delText>三</w:delText>
        </w:r>
      </w:del>
      <w:ins w:id="70" w:author="杨 丽荣" w:date="2025-01-09T14:45:00Z" w16du:dateUtc="2025-01-09T06:45:00Z">
        <w:r w:rsidR="00B13B4E">
          <w:rPr>
            <w:rFonts w:hint="eastAsia"/>
            <w:b/>
          </w:rPr>
          <w:t>六</w:t>
        </w:r>
      </w:ins>
      <w:r>
        <w:rPr>
          <w:b/>
        </w:rPr>
        <w:t>条</w:t>
      </w:r>
      <w:r>
        <w:rPr>
          <w:b/>
        </w:rPr>
        <w:tab/>
      </w:r>
      <w:r>
        <w:t>团</w:t>
      </w:r>
      <w:r>
        <w:rPr>
          <w:spacing w:val="-3"/>
        </w:rPr>
        <w:t>体</w:t>
      </w:r>
      <w:r>
        <w:t>标准一经正式立项</w:t>
      </w:r>
      <w:r>
        <w:rPr>
          <w:spacing w:val="-58"/>
        </w:rPr>
        <w:t>，</w:t>
      </w:r>
      <w:r>
        <w:t>应当确定主要起草人员</w:t>
      </w:r>
      <w:r>
        <w:rPr>
          <w:spacing w:val="-14"/>
        </w:rPr>
        <w:t xml:space="preserve">， </w:t>
      </w:r>
      <w:r>
        <w:rPr>
          <w:spacing w:val="4"/>
        </w:rPr>
        <w:t>组成起草工作组进行起草准备工作，包括资料收集，国内外状况</w:t>
      </w:r>
      <w:r>
        <w:t>分析，必要的实验验证等。</w:t>
      </w:r>
    </w:p>
    <w:p w14:paraId="5F161E7D" w14:textId="374D2D07" w:rsidR="008F19C2" w:rsidRDefault="00040AEE" w:rsidP="0035637F">
      <w:pPr>
        <w:pStyle w:val="a3"/>
        <w:tabs>
          <w:tab w:val="left" w:pos="1726"/>
          <w:tab w:val="left" w:pos="2369"/>
        </w:tabs>
        <w:spacing w:line="360" w:lineRule="auto"/>
        <w:ind w:left="119" w:right="431" w:firstLine="641"/>
        <w:jc w:val="both"/>
        <w:rPr>
          <w:rFonts w:hint="eastAsia"/>
          <w:spacing w:val="-65"/>
        </w:rPr>
      </w:pPr>
      <w:r>
        <w:rPr>
          <w:b/>
        </w:rPr>
        <w:t>第十</w:t>
      </w:r>
      <w:del w:id="71" w:author="杨 丽荣" w:date="2025-01-09T14:45:00Z" w16du:dateUtc="2025-01-09T06:45:00Z">
        <w:r w:rsidDel="00B13B4E">
          <w:rPr>
            <w:rFonts w:hint="eastAsia"/>
            <w:b/>
          </w:rPr>
          <w:delText>四</w:delText>
        </w:r>
      </w:del>
      <w:ins w:id="72" w:author="杨 丽荣" w:date="2025-01-09T14:45:00Z" w16du:dateUtc="2025-01-09T06:45:00Z">
        <w:r w:rsidR="00B13B4E">
          <w:rPr>
            <w:rFonts w:hint="eastAsia"/>
            <w:b/>
          </w:rPr>
          <w:t>七</w:t>
        </w:r>
      </w:ins>
      <w:r>
        <w:rPr>
          <w:b/>
        </w:rPr>
        <w:t>条</w:t>
      </w:r>
      <w:r w:rsidR="0035637F">
        <w:rPr>
          <w:rFonts w:hint="eastAsia"/>
          <w:b/>
        </w:rPr>
        <w:t xml:space="preserve"> </w:t>
      </w:r>
      <w:r w:rsidR="0035637F">
        <w:rPr>
          <w:b/>
        </w:rPr>
        <w:t xml:space="preserve"> </w:t>
      </w:r>
      <w:r>
        <w:rPr>
          <w:b/>
        </w:rPr>
        <w:tab/>
      </w:r>
      <w:r>
        <w:rPr>
          <w:w w:val="95"/>
        </w:rPr>
        <w:t>团</w:t>
      </w:r>
      <w:r>
        <w:rPr>
          <w:spacing w:val="-3"/>
          <w:w w:val="95"/>
        </w:rPr>
        <w:t>体</w:t>
      </w:r>
      <w:r w:rsidR="008F19C2" w:rsidRPr="0035637F">
        <w:rPr>
          <w:spacing w:val="1"/>
        </w:rPr>
        <w:t>标准的编写应当符合国家标准的编写规则</w:t>
      </w:r>
      <w:r w:rsidR="008F19C2" w:rsidRPr="0035637F">
        <w:rPr>
          <w:rFonts w:hint="eastAsia"/>
          <w:spacing w:val="1"/>
        </w:rPr>
        <w:t>，</w:t>
      </w:r>
      <w:r w:rsidRPr="0035637F">
        <w:rPr>
          <w:spacing w:val="1"/>
        </w:rPr>
        <w:t>同时编写“编制说明”（见附件</w:t>
      </w:r>
      <w:del w:id="73" w:author="杨 丽荣" w:date="2025-01-09T16:39:00Z" w16du:dateUtc="2025-01-09T08:39:00Z">
        <w:r w:rsidDel="00121F3E">
          <w:rPr>
            <w:spacing w:val="-87"/>
          </w:rPr>
          <w:delText xml:space="preserve"> </w:delText>
        </w:r>
        <w:r w:rsidDel="00121F3E">
          <w:rPr>
            <w:spacing w:val="-26"/>
          </w:rPr>
          <w:delText>6</w:delText>
        </w:r>
      </w:del>
      <w:ins w:id="74" w:author="杨 丽荣" w:date="2025-01-09T16:39:00Z" w16du:dateUtc="2025-01-09T08:39:00Z">
        <w:r w:rsidR="00121F3E">
          <w:rPr>
            <w:rFonts w:hint="eastAsia"/>
            <w:spacing w:val="-26"/>
          </w:rPr>
          <w:t>7</w:t>
        </w:r>
      </w:ins>
      <w:r>
        <w:rPr>
          <w:spacing w:val="-26"/>
        </w:rPr>
        <w:t>）</w:t>
      </w:r>
      <w:r>
        <w:rPr>
          <w:spacing w:val="-53"/>
        </w:rPr>
        <w:t>、</w:t>
      </w:r>
      <w:r>
        <w:t>推广应用方</w:t>
      </w:r>
      <w:r>
        <w:rPr>
          <w:spacing w:val="-51"/>
        </w:rPr>
        <w:t>案</w:t>
      </w:r>
      <w:r>
        <w:t>（见附</w:t>
      </w:r>
      <w:r>
        <w:lastRenderedPageBreak/>
        <w:t>件</w:t>
      </w:r>
      <w:r>
        <w:rPr>
          <w:spacing w:val="-86"/>
        </w:rPr>
        <w:t xml:space="preserve"> </w:t>
      </w:r>
      <w:del w:id="75" w:author="杨 丽荣" w:date="2025-01-09T16:39:00Z" w16du:dateUtc="2025-01-09T08:39:00Z">
        <w:r w:rsidDel="00121F3E">
          <w:rPr>
            <w:spacing w:val="-26"/>
          </w:rPr>
          <w:delText>7</w:delText>
        </w:r>
      </w:del>
      <w:ins w:id="76" w:author="杨 丽荣" w:date="2025-01-09T16:39:00Z" w16du:dateUtc="2025-01-09T08:39:00Z">
        <w:r w:rsidR="00121F3E">
          <w:rPr>
            <w:rFonts w:hint="eastAsia"/>
            <w:spacing w:val="-26"/>
          </w:rPr>
          <w:t>8</w:t>
        </w:r>
      </w:ins>
      <w:r>
        <w:rPr>
          <w:spacing w:val="-26"/>
        </w:rPr>
        <w:t>）</w:t>
      </w:r>
      <w:r>
        <w:rPr>
          <w:spacing w:val="-65"/>
        </w:rPr>
        <w:t>。</w:t>
      </w:r>
    </w:p>
    <w:p w14:paraId="6E9C7C4C" w14:textId="739413A9" w:rsidR="001C7506" w:rsidRPr="0035637F" w:rsidRDefault="00040AEE" w:rsidP="0035637F">
      <w:pPr>
        <w:pStyle w:val="a3"/>
        <w:tabs>
          <w:tab w:val="left" w:pos="1726"/>
          <w:tab w:val="left" w:pos="2369"/>
        </w:tabs>
        <w:spacing w:line="360" w:lineRule="auto"/>
        <w:ind w:left="119" w:right="431" w:firstLine="641"/>
        <w:jc w:val="both"/>
        <w:rPr>
          <w:rFonts w:hint="eastAsia"/>
          <w:spacing w:val="1"/>
        </w:rPr>
      </w:pPr>
      <w:r>
        <w:rPr>
          <w:b/>
        </w:rPr>
        <w:t>第十</w:t>
      </w:r>
      <w:del w:id="77" w:author="杨 丽荣" w:date="2025-01-09T14:45:00Z" w16du:dateUtc="2025-01-09T06:45:00Z">
        <w:r w:rsidDel="00B13B4E">
          <w:rPr>
            <w:rFonts w:hint="eastAsia"/>
            <w:b/>
          </w:rPr>
          <w:delText>五</w:delText>
        </w:r>
      </w:del>
      <w:ins w:id="78" w:author="杨 丽荣" w:date="2025-01-09T14:45:00Z" w16du:dateUtc="2025-01-09T06:45:00Z">
        <w:r w:rsidR="00B13B4E">
          <w:rPr>
            <w:rFonts w:hint="eastAsia"/>
            <w:b/>
          </w:rPr>
          <w:t>八</w:t>
        </w:r>
      </w:ins>
      <w:r>
        <w:rPr>
          <w:b/>
        </w:rPr>
        <w:t>条</w:t>
      </w:r>
      <w:r>
        <w:rPr>
          <w:b/>
        </w:rPr>
        <w:tab/>
      </w:r>
      <w:r>
        <w:rPr>
          <w:w w:val="95"/>
        </w:rPr>
        <w:t>团</w:t>
      </w:r>
      <w:r>
        <w:rPr>
          <w:spacing w:val="-3"/>
          <w:w w:val="95"/>
        </w:rPr>
        <w:t>体</w:t>
      </w:r>
      <w:r w:rsidRPr="0035637F">
        <w:rPr>
          <w:spacing w:val="1"/>
        </w:rPr>
        <w:t>标准起草工作组完成标准草案后，应当向使用本标准的生产者、消费者、管理者、研究者等征求意见。征求意见的形式为信函征求意见、网上公开征求意见或会议征求意见。征求意见材料应当包括团体标准草案和编制说明及有关附件。</w:t>
      </w:r>
    </w:p>
    <w:p w14:paraId="0459561E" w14:textId="791370E1" w:rsidR="001C7506" w:rsidRDefault="00040AEE" w:rsidP="008F19C2">
      <w:pPr>
        <w:pStyle w:val="a3"/>
        <w:spacing w:line="360" w:lineRule="auto"/>
        <w:ind w:right="276" w:firstLine="643"/>
        <w:jc w:val="both"/>
        <w:rPr>
          <w:rFonts w:hint="eastAsia"/>
        </w:rPr>
      </w:pPr>
      <w:r>
        <w:rPr>
          <w:b/>
          <w:spacing w:val="35"/>
        </w:rPr>
        <w:t>第十</w:t>
      </w:r>
      <w:del w:id="79" w:author="杨 丽荣" w:date="2025-01-09T14:45:00Z" w16du:dateUtc="2025-01-09T06:45:00Z">
        <w:r w:rsidDel="00B13B4E">
          <w:rPr>
            <w:rFonts w:hint="eastAsia"/>
            <w:b/>
            <w:spacing w:val="35"/>
          </w:rPr>
          <w:delText>六</w:delText>
        </w:r>
      </w:del>
      <w:ins w:id="80" w:author="杨 丽荣" w:date="2025-01-09T14:45:00Z" w16du:dateUtc="2025-01-09T06:45:00Z">
        <w:r w:rsidR="00B13B4E">
          <w:rPr>
            <w:rFonts w:hint="eastAsia"/>
            <w:b/>
            <w:spacing w:val="35"/>
          </w:rPr>
          <w:t>九</w:t>
        </w:r>
      </w:ins>
      <w:r>
        <w:rPr>
          <w:b/>
          <w:spacing w:val="35"/>
        </w:rPr>
        <w:t xml:space="preserve">条 </w:t>
      </w:r>
      <w:r>
        <w:rPr>
          <w:spacing w:val="1"/>
        </w:rPr>
        <w:t>被征求意见的单位或个人应当在截止日期前回复</w:t>
      </w:r>
      <w:r>
        <w:rPr>
          <w:spacing w:val="4"/>
        </w:rPr>
        <w:t>意见，逾期不回复，按无异议处理。对比较重大的意见，应当说</w:t>
      </w:r>
      <w:r>
        <w:rPr>
          <w:spacing w:val="-15"/>
        </w:rPr>
        <w:t xml:space="preserve">明论据或者提出技术经济论证意见。征求意见的期限一般为 </w:t>
      </w:r>
      <w:r>
        <w:t>30</w:t>
      </w:r>
      <w:r>
        <w:rPr>
          <w:spacing w:val="-41"/>
        </w:rPr>
        <w:t xml:space="preserve"> 日。</w:t>
      </w:r>
    </w:p>
    <w:p w14:paraId="72495C97" w14:textId="24ACABDF" w:rsidR="001C7506" w:rsidRDefault="00040AEE" w:rsidP="008F19C2">
      <w:pPr>
        <w:pStyle w:val="a3"/>
        <w:spacing w:line="360" w:lineRule="auto"/>
        <w:ind w:right="433" w:firstLine="643"/>
        <w:jc w:val="both"/>
        <w:rPr>
          <w:rFonts w:hint="eastAsia"/>
        </w:rPr>
      </w:pPr>
      <w:r>
        <w:rPr>
          <w:b/>
          <w:spacing w:val="33"/>
        </w:rPr>
        <w:t>第</w:t>
      </w:r>
      <w:del w:id="81" w:author="杨 丽荣" w:date="2025-01-09T14:46:00Z" w16du:dateUtc="2025-01-09T06:46:00Z">
        <w:r w:rsidDel="00B13B4E">
          <w:rPr>
            <w:rFonts w:hint="eastAsia"/>
            <w:b/>
            <w:spacing w:val="33"/>
          </w:rPr>
          <w:delText>十七</w:delText>
        </w:r>
      </w:del>
      <w:ins w:id="82" w:author="杨 丽荣" w:date="2025-01-09T14:46:00Z" w16du:dateUtc="2025-01-09T06:46:00Z">
        <w:r w:rsidR="00B13B4E">
          <w:rPr>
            <w:rFonts w:hint="eastAsia"/>
            <w:b/>
            <w:spacing w:val="33"/>
          </w:rPr>
          <w:t>二十</w:t>
        </w:r>
      </w:ins>
      <w:r>
        <w:rPr>
          <w:b/>
          <w:spacing w:val="33"/>
        </w:rPr>
        <w:t xml:space="preserve">条 </w:t>
      </w:r>
      <w:r>
        <w:rPr>
          <w:spacing w:val="1"/>
        </w:rPr>
        <w:t>起草工作组应当对征集的意见进行归纳整理，分</w:t>
      </w:r>
      <w:r>
        <w:rPr>
          <w:spacing w:val="4"/>
          <w:w w:val="95"/>
        </w:rPr>
        <w:t>析研究和处理后，对标准征求意见稿进行修改，并确定能否提交</w:t>
      </w:r>
      <w:r>
        <w:t>审查，必要时可以重新征求意见。</w:t>
      </w:r>
    </w:p>
    <w:p w14:paraId="70B941BC" w14:textId="34B041FD" w:rsidR="00B13B4E" w:rsidRDefault="00040AEE" w:rsidP="00B13B4E">
      <w:pPr>
        <w:pStyle w:val="a3"/>
        <w:spacing w:line="360" w:lineRule="auto"/>
        <w:ind w:right="438" w:firstLine="643"/>
        <w:jc w:val="both"/>
        <w:rPr>
          <w:rFonts w:hint="eastAsia"/>
        </w:rPr>
      </w:pPr>
      <w:r>
        <w:rPr>
          <w:b/>
          <w:spacing w:val="33"/>
        </w:rPr>
        <w:t>第</w:t>
      </w:r>
      <w:del w:id="83" w:author="杨 丽荣" w:date="2025-01-09T14:46:00Z" w16du:dateUtc="2025-01-09T06:46:00Z">
        <w:r w:rsidDel="00B13B4E">
          <w:rPr>
            <w:rFonts w:hint="eastAsia"/>
            <w:b/>
            <w:spacing w:val="33"/>
          </w:rPr>
          <w:delText>十八</w:delText>
        </w:r>
      </w:del>
      <w:ins w:id="84" w:author="杨 丽荣" w:date="2025-01-09T14:46:00Z" w16du:dateUtc="2025-01-09T06:46:00Z">
        <w:r w:rsidR="00B13B4E">
          <w:rPr>
            <w:rFonts w:hint="eastAsia"/>
            <w:b/>
            <w:spacing w:val="33"/>
          </w:rPr>
          <w:t>二十一</w:t>
        </w:r>
      </w:ins>
      <w:r>
        <w:rPr>
          <w:b/>
          <w:spacing w:val="33"/>
        </w:rPr>
        <w:t xml:space="preserve">条 </w:t>
      </w:r>
      <w:r>
        <w:rPr>
          <w:spacing w:val="1"/>
        </w:rPr>
        <w:t>起草工作组提出团体标准送审稿、编制说明、征</w:t>
      </w:r>
      <w:r>
        <w:rPr>
          <w:spacing w:val="-5"/>
        </w:rPr>
        <w:t>求意见汇总处理表</w:t>
      </w:r>
      <w:r>
        <w:t>（</w:t>
      </w:r>
      <w:r>
        <w:rPr>
          <w:spacing w:val="-22"/>
        </w:rPr>
        <w:t xml:space="preserve">见附件 </w:t>
      </w:r>
      <w:del w:id="85" w:author="杨 丽荣" w:date="2025-01-09T16:39:00Z" w16du:dateUtc="2025-01-09T08:39:00Z">
        <w:r w:rsidDel="00121F3E">
          <w:rPr>
            <w:spacing w:val="-20"/>
          </w:rPr>
          <w:delText>8</w:delText>
        </w:r>
      </w:del>
      <w:ins w:id="86" w:author="杨 丽荣" w:date="2025-01-09T16:39:00Z" w16du:dateUtc="2025-01-09T08:39:00Z">
        <w:r w:rsidR="00121F3E">
          <w:rPr>
            <w:rFonts w:hint="eastAsia"/>
            <w:spacing w:val="-20"/>
          </w:rPr>
          <w:t>9</w:t>
        </w:r>
      </w:ins>
      <w:r>
        <w:rPr>
          <w:spacing w:val="-20"/>
        </w:rPr>
        <w:t>）</w:t>
      </w:r>
      <w:r>
        <w:rPr>
          <w:spacing w:val="-8"/>
        </w:rPr>
        <w:t>及有关附件，提交会议审查或者进</w:t>
      </w:r>
      <w:r>
        <w:t>行函审。</w:t>
      </w:r>
    </w:p>
    <w:p w14:paraId="48777543" w14:textId="77777777" w:rsidR="001C7506" w:rsidRDefault="00040AEE" w:rsidP="008F19C2">
      <w:pPr>
        <w:pStyle w:val="a3"/>
        <w:tabs>
          <w:tab w:val="left" w:pos="4655"/>
        </w:tabs>
        <w:spacing w:before="113" w:line="360" w:lineRule="auto"/>
        <w:ind w:left="3376"/>
        <w:rPr>
          <w:rFonts w:ascii="黑体" w:eastAsia="黑体" w:hint="eastAsia"/>
        </w:rPr>
      </w:pPr>
      <w:r>
        <w:rPr>
          <w:rFonts w:ascii="黑体" w:eastAsia="黑体" w:hint="eastAsia"/>
        </w:rPr>
        <w:t>第三节</w:t>
      </w:r>
      <w:r>
        <w:rPr>
          <w:rFonts w:ascii="黑体" w:eastAsia="黑体" w:hint="eastAsia"/>
        </w:rPr>
        <w:tab/>
        <w:t>标准审查</w:t>
      </w:r>
    </w:p>
    <w:p w14:paraId="29DA77B0" w14:textId="77777777" w:rsidR="001C7506" w:rsidRDefault="001C7506" w:rsidP="008F19C2">
      <w:pPr>
        <w:pStyle w:val="a3"/>
        <w:spacing w:before="11" w:line="360" w:lineRule="auto"/>
        <w:ind w:left="0"/>
        <w:rPr>
          <w:rFonts w:ascii="黑体" w:hint="eastAsia"/>
          <w:sz w:val="25"/>
        </w:rPr>
      </w:pPr>
    </w:p>
    <w:p w14:paraId="3D2E6771" w14:textId="65826682" w:rsidR="001C7506" w:rsidRDefault="00040AEE" w:rsidP="008F19C2">
      <w:pPr>
        <w:pStyle w:val="a3"/>
        <w:spacing w:before="1" w:line="360" w:lineRule="auto"/>
        <w:ind w:right="427" w:firstLine="643"/>
        <w:jc w:val="both"/>
        <w:rPr>
          <w:rFonts w:hint="eastAsia"/>
        </w:rPr>
      </w:pPr>
      <w:r>
        <w:rPr>
          <w:b/>
        </w:rPr>
        <w:t>第</w:t>
      </w:r>
      <w:del w:id="87" w:author="杨 丽荣" w:date="2025-01-09T14:57:00Z" w16du:dateUtc="2025-01-09T06:57:00Z">
        <w:r w:rsidDel="006E13A3">
          <w:rPr>
            <w:rFonts w:hint="eastAsia"/>
            <w:b/>
          </w:rPr>
          <w:delText>十九</w:delText>
        </w:r>
      </w:del>
      <w:ins w:id="88" w:author="杨 丽荣" w:date="2025-01-09T14:57:00Z" w16du:dateUtc="2025-01-09T06:57:00Z">
        <w:r w:rsidR="006E13A3">
          <w:rPr>
            <w:rFonts w:hint="eastAsia"/>
            <w:b/>
          </w:rPr>
          <w:t>二十二</w:t>
        </w:r>
      </w:ins>
      <w:r>
        <w:rPr>
          <w:b/>
        </w:rPr>
        <w:t xml:space="preserve">条 </w:t>
      </w:r>
      <w:r>
        <w:t>团体标准的审查由中国作物学会标准化办公室组织中国作物学会</w:t>
      </w:r>
      <w:del w:id="89" w:author="杨 丽荣" w:date="2025-01-09T14:49:00Z" w16du:dateUtc="2025-01-09T06:49:00Z">
        <w:r w:rsidDel="004920B2">
          <w:rPr>
            <w:rFonts w:hint="eastAsia"/>
          </w:rPr>
          <w:delText>团体标准专家</w:delText>
        </w:r>
      </w:del>
      <w:ins w:id="90" w:author="杨 丽荣" w:date="2025-01-09T14:49:00Z" w16du:dateUtc="2025-01-09T06:49:00Z">
        <w:r w:rsidR="004920B2">
          <w:rPr>
            <w:rFonts w:hint="eastAsia"/>
          </w:rPr>
          <w:t>标准化工作</w:t>
        </w:r>
      </w:ins>
      <w:r>
        <w:t>委员会专家进行，可以采用会议审</w:t>
      </w:r>
      <w:r>
        <w:rPr>
          <w:w w:val="95"/>
        </w:rPr>
        <w:t>查或者函审。团体标准起草人和中国作物学会标准化办公室管理</w:t>
      </w:r>
      <w:r>
        <w:t>人员不能参加表决。</w:t>
      </w:r>
    </w:p>
    <w:p w14:paraId="38431EFC" w14:textId="6DF493EA" w:rsidR="001C7506" w:rsidRDefault="00040AEE" w:rsidP="008F19C2">
      <w:pPr>
        <w:pStyle w:val="a3"/>
        <w:tabs>
          <w:tab w:val="left" w:pos="2254"/>
        </w:tabs>
        <w:spacing w:line="360" w:lineRule="auto"/>
        <w:ind w:right="115" w:firstLine="614"/>
        <w:rPr>
          <w:rFonts w:hint="eastAsia"/>
        </w:rPr>
      </w:pPr>
      <w:r>
        <w:rPr>
          <w:b/>
          <w:spacing w:val="-12"/>
        </w:rPr>
        <w:t>第二十</w:t>
      </w:r>
      <w:ins w:id="91" w:author="杨 丽荣" w:date="2025-01-09T14:57:00Z" w16du:dateUtc="2025-01-09T06:57:00Z">
        <w:r w:rsidR="006E13A3">
          <w:rPr>
            <w:rFonts w:hint="eastAsia"/>
            <w:b/>
            <w:spacing w:val="-12"/>
          </w:rPr>
          <w:t>三</w:t>
        </w:r>
      </w:ins>
      <w:r>
        <w:rPr>
          <w:b/>
        </w:rPr>
        <w:t>条</w:t>
      </w:r>
      <w:r>
        <w:rPr>
          <w:b/>
        </w:rPr>
        <w:tab/>
      </w:r>
      <w:r>
        <w:rPr>
          <w:spacing w:val="-15"/>
          <w:w w:val="95"/>
        </w:rPr>
        <w:t>会</w:t>
      </w:r>
      <w:r w:rsidRPr="00E670FB">
        <w:t>议审查时，应当在会议前十五天将团体标准送审稿、编制说明、推广应用方案、征求意见汇总处理表及有关附件等提交</w:t>
      </w:r>
      <w:r>
        <w:t>参</w:t>
      </w:r>
      <w:r w:rsidRPr="00E670FB">
        <w:t>加团体标准审查会议的单</w:t>
      </w:r>
      <w:r>
        <w:rPr>
          <w:spacing w:val="-13"/>
        </w:rPr>
        <w:t>位</w:t>
      </w:r>
      <w:r>
        <w:rPr>
          <w:spacing w:val="-15"/>
        </w:rPr>
        <w:t>和</w:t>
      </w:r>
      <w:r>
        <w:rPr>
          <w:spacing w:val="-13"/>
        </w:rPr>
        <w:t>专</w:t>
      </w:r>
      <w:r>
        <w:rPr>
          <w:spacing w:val="-15"/>
        </w:rPr>
        <w:t>家</w:t>
      </w:r>
      <w:r>
        <w:t>。</w:t>
      </w:r>
    </w:p>
    <w:p w14:paraId="02088796" w14:textId="59D8E1ED" w:rsidR="001C7506" w:rsidRDefault="00040AEE" w:rsidP="008F19C2">
      <w:pPr>
        <w:pStyle w:val="a3"/>
        <w:spacing w:line="360" w:lineRule="auto"/>
        <w:ind w:right="420" w:firstLine="643"/>
        <w:jc w:val="both"/>
        <w:rPr>
          <w:rFonts w:hint="eastAsia"/>
        </w:rPr>
      </w:pPr>
      <w:r>
        <w:rPr>
          <w:b/>
          <w:spacing w:val="24"/>
        </w:rPr>
        <w:lastRenderedPageBreak/>
        <w:t>第二十</w:t>
      </w:r>
      <w:del w:id="92" w:author="杨 丽荣" w:date="2025-01-09T14:57:00Z" w16du:dateUtc="2025-01-09T06:57:00Z">
        <w:r w:rsidDel="006E13A3">
          <w:rPr>
            <w:rFonts w:hint="eastAsia"/>
            <w:b/>
            <w:spacing w:val="24"/>
          </w:rPr>
          <w:delText>一</w:delText>
        </w:r>
      </w:del>
      <w:ins w:id="93" w:author="杨 丽荣" w:date="2025-01-09T14:57:00Z" w16du:dateUtc="2025-01-09T06:57:00Z">
        <w:r w:rsidR="006E13A3">
          <w:rPr>
            <w:rFonts w:hint="eastAsia"/>
            <w:b/>
            <w:spacing w:val="24"/>
          </w:rPr>
          <w:t>四</w:t>
        </w:r>
      </w:ins>
      <w:r>
        <w:rPr>
          <w:b/>
          <w:spacing w:val="24"/>
        </w:rPr>
        <w:t xml:space="preserve">条 </w:t>
      </w:r>
      <w:r>
        <w:rPr>
          <w:spacing w:val="-15"/>
        </w:rPr>
        <w:t>会议审查表决时须填写“中国作物学会团体标准</w:t>
      </w:r>
      <w:r>
        <w:rPr>
          <w:spacing w:val="-45"/>
          <w:w w:val="99"/>
        </w:rPr>
        <w:t>草案投票单”</w:t>
      </w:r>
      <w:r>
        <w:rPr>
          <w:spacing w:val="2"/>
          <w:w w:val="99"/>
        </w:rPr>
        <w:t>（</w:t>
      </w:r>
      <w:r>
        <w:rPr>
          <w:w w:val="99"/>
        </w:rPr>
        <w:t>见附件</w:t>
      </w:r>
      <w:del w:id="94" w:author="杨 丽荣" w:date="2025-01-09T16:40:00Z" w16du:dateUtc="2025-01-09T08:40:00Z">
        <w:r w:rsidDel="00121F3E">
          <w:rPr>
            <w:spacing w:val="-80"/>
          </w:rPr>
          <w:delText xml:space="preserve"> </w:delText>
        </w:r>
        <w:r w:rsidDel="00121F3E">
          <w:rPr>
            <w:spacing w:val="1"/>
            <w:w w:val="99"/>
          </w:rPr>
          <w:delText>9</w:delText>
        </w:r>
      </w:del>
      <w:ins w:id="95" w:author="杨 丽荣" w:date="2025-01-09T16:40:00Z" w16du:dateUtc="2025-01-09T08:40:00Z">
        <w:r w:rsidR="00121F3E">
          <w:rPr>
            <w:rFonts w:hint="eastAsia"/>
            <w:spacing w:val="1"/>
            <w:w w:val="99"/>
          </w:rPr>
          <w:t>10</w:t>
        </w:r>
      </w:ins>
      <w:r>
        <w:rPr>
          <w:spacing w:val="-161"/>
          <w:w w:val="99"/>
        </w:rPr>
        <w:t>）</w:t>
      </w:r>
      <w:r>
        <w:rPr>
          <w:spacing w:val="-5"/>
          <w:w w:val="99"/>
        </w:rPr>
        <w:t>，必须有不少于出席会议代表人数的</w:t>
      </w:r>
      <w:r w:rsidR="00873ADA">
        <w:rPr>
          <w:rFonts w:hint="eastAsia"/>
          <w:spacing w:val="-5"/>
          <w:w w:val="99"/>
        </w:rPr>
        <w:t>四分之三</w:t>
      </w:r>
      <w:r>
        <w:rPr>
          <w:spacing w:val="-5"/>
        </w:rPr>
        <w:t>同意方为通过。</w:t>
      </w:r>
    </w:p>
    <w:p w14:paraId="1C463766" w14:textId="10933280" w:rsidR="001C7506" w:rsidRDefault="00040AEE" w:rsidP="008F19C2">
      <w:pPr>
        <w:pStyle w:val="a3"/>
        <w:spacing w:before="39" w:line="360" w:lineRule="auto"/>
        <w:ind w:right="433" w:firstLine="643"/>
        <w:jc w:val="both"/>
        <w:rPr>
          <w:rFonts w:hint="eastAsia"/>
        </w:rPr>
      </w:pPr>
      <w:r>
        <w:rPr>
          <w:b/>
          <w:spacing w:val="1"/>
          <w:w w:val="99"/>
        </w:rPr>
        <w:t>第二十</w:t>
      </w:r>
      <w:del w:id="96" w:author="杨 丽荣" w:date="2025-01-09T14:57:00Z" w16du:dateUtc="2025-01-09T06:57:00Z">
        <w:r w:rsidDel="006E13A3">
          <w:rPr>
            <w:rFonts w:hint="eastAsia"/>
            <w:b/>
            <w:spacing w:val="1"/>
            <w:w w:val="99"/>
          </w:rPr>
          <w:delText>二</w:delText>
        </w:r>
      </w:del>
      <w:ins w:id="97" w:author="杨 丽荣" w:date="2025-01-09T14:57:00Z" w16du:dateUtc="2025-01-09T06:57:00Z">
        <w:r w:rsidR="006E13A3">
          <w:rPr>
            <w:rFonts w:hint="eastAsia"/>
            <w:b/>
            <w:spacing w:val="1"/>
            <w:w w:val="99"/>
          </w:rPr>
          <w:t>五</w:t>
        </w:r>
      </w:ins>
      <w:r>
        <w:rPr>
          <w:b/>
          <w:spacing w:val="1"/>
          <w:w w:val="99"/>
        </w:rPr>
        <w:t>条</w:t>
      </w:r>
      <w:r>
        <w:rPr>
          <w:b/>
          <w:spacing w:val="1"/>
        </w:rPr>
        <w:t xml:space="preserve">  </w:t>
      </w:r>
      <w:r>
        <w:rPr>
          <w:spacing w:val="-17"/>
          <w:w w:val="99"/>
        </w:rPr>
        <w:t>会议审查，应当写出“会议纪要”，并附参加审</w:t>
      </w:r>
      <w:r>
        <w:rPr>
          <w:spacing w:val="4"/>
          <w:w w:val="95"/>
        </w:rPr>
        <w:t>查会议的单位和人员名单。会议纪要的内容应当符合附件</w:t>
      </w:r>
      <w:del w:id="98" w:author="杨 丽荣" w:date="2025-01-13T08:58:00Z" w16du:dateUtc="2025-01-13T00:58:00Z">
        <w:r w:rsidDel="00901B51">
          <w:rPr>
            <w:spacing w:val="4"/>
            <w:w w:val="95"/>
          </w:rPr>
          <w:delText>十</w:delText>
        </w:r>
      </w:del>
      <w:ins w:id="99" w:author="杨 丽荣" w:date="2025-01-13T08:58:00Z" w16du:dateUtc="2025-01-13T00:58:00Z">
        <w:r w:rsidR="00901B51">
          <w:rPr>
            <w:rFonts w:hint="eastAsia"/>
            <w:spacing w:val="4"/>
            <w:w w:val="95"/>
          </w:rPr>
          <w:t>11</w:t>
        </w:r>
      </w:ins>
      <w:r>
        <w:rPr>
          <w:spacing w:val="4"/>
          <w:w w:val="95"/>
        </w:rPr>
        <w:t>的要</w:t>
      </w:r>
      <w:r>
        <w:t>求。</w:t>
      </w:r>
    </w:p>
    <w:p w14:paraId="4CC7F67C" w14:textId="012EFE99" w:rsidR="001C7506" w:rsidRDefault="00040AEE" w:rsidP="008F19C2">
      <w:pPr>
        <w:pStyle w:val="a3"/>
        <w:spacing w:line="360" w:lineRule="auto"/>
        <w:ind w:right="287" w:firstLine="643"/>
        <w:jc w:val="both"/>
        <w:rPr>
          <w:rFonts w:hint="eastAsia"/>
        </w:rPr>
      </w:pPr>
      <w:r>
        <w:rPr>
          <w:b/>
          <w:spacing w:val="29"/>
        </w:rPr>
        <w:t>第二十</w:t>
      </w:r>
      <w:del w:id="100" w:author="杨 丽荣" w:date="2025-01-09T14:57:00Z" w16du:dateUtc="2025-01-09T06:57:00Z">
        <w:r w:rsidDel="006E13A3">
          <w:rPr>
            <w:rFonts w:hint="eastAsia"/>
            <w:b/>
            <w:spacing w:val="29"/>
          </w:rPr>
          <w:delText>三</w:delText>
        </w:r>
      </w:del>
      <w:ins w:id="101" w:author="杨 丽荣" w:date="2025-01-09T14:57:00Z" w16du:dateUtc="2025-01-09T06:57:00Z">
        <w:r w:rsidR="006E13A3">
          <w:rPr>
            <w:rFonts w:hint="eastAsia"/>
            <w:b/>
            <w:spacing w:val="29"/>
          </w:rPr>
          <w:t>六</w:t>
        </w:r>
      </w:ins>
      <w:r>
        <w:rPr>
          <w:b/>
          <w:spacing w:val="29"/>
        </w:rPr>
        <w:t xml:space="preserve">条 </w:t>
      </w:r>
      <w:r>
        <w:rPr>
          <w:spacing w:val="1"/>
        </w:rPr>
        <w:t>函审时，应当在函审表决截止日期前十五天将</w:t>
      </w:r>
      <w:r>
        <w:rPr>
          <w:spacing w:val="3"/>
        </w:rPr>
        <w:t>函审通知和标准送审稿、编制说明、征求意见汇总处理表及“中</w:t>
      </w:r>
      <w:r>
        <w:rPr>
          <w:spacing w:val="-15"/>
        </w:rPr>
        <w:t>国作物学会标准草案投票单”提交给相关单位和人员。函审时，应</w:t>
      </w:r>
      <w:r>
        <w:rPr>
          <w:spacing w:val="-25"/>
          <w:w w:val="99"/>
        </w:rPr>
        <w:t>当写出“函审结论”</w:t>
      </w:r>
      <w:r>
        <w:rPr>
          <w:spacing w:val="2"/>
          <w:w w:val="99"/>
        </w:rPr>
        <w:t>（</w:t>
      </w:r>
      <w:r>
        <w:rPr>
          <w:w w:val="99"/>
        </w:rPr>
        <w:t>见附件</w:t>
      </w:r>
      <w:del w:id="102" w:author="杨 丽荣" w:date="2025-01-09T16:40:00Z" w16du:dateUtc="2025-01-09T08:40:00Z">
        <w:r w:rsidDel="00121F3E">
          <w:rPr>
            <w:spacing w:val="-54"/>
          </w:rPr>
          <w:delText xml:space="preserve"> </w:delText>
        </w:r>
        <w:r w:rsidDel="00121F3E">
          <w:rPr>
            <w:spacing w:val="1"/>
            <w:w w:val="99"/>
          </w:rPr>
          <w:delText>1</w:delText>
        </w:r>
        <w:r w:rsidDel="00121F3E">
          <w:rPr>
            <w:spacing w:val="3"/>
            <w:w w:val="99"/>
          </w:rPr>
          <w:delText>1</w:delText>
        </w:r>
      </w:del>
      <w:ins w:id="103" w:author="杨 丽荣" w:date="2025-01-09T16:40:00Z" w16du:dateUtc="2025-01-09T08:40:00Z">
        <w:r w:rsidR="00121F3E">
          <w:rPr>
            <w:rFonts w:hint="eastAsia"/>
            <w:spacing w:val="1"/>
            <w:w w:val="99"/>
          </w:rPr>
          <w:t>12</w:t>
        </w:r>
      </w:ins>
      <w:r>
        <w:rPr>
          <w:w w:val="99"/>
        </w:rPr>
        <w:t>）</w:t>
      </w:r>
      <w:r>
        <w:rPr>
          <w:spacing w:val="-13"/>
          <w:w w:val="99"/>
        </w:rPr>
        <w:t>并附“中国作物学会团体标准草</w:t>
      </w:r>
      <w:r>
        <w:rPr>
          <w:spacing w:val="-11"/>
          <w:w w:val="95"/>
        </w:rPr>
        <w:t>案投票单”。函审时，有效回函中不少于</w:t>
      </w:r>
      <w:r w:rsidR="00873ADA">
        <w:rPr>
          <w:rFonts w:hint="eastAsia"/>
          <w:spacing w:val="-11"/>
          <w:w w:val="95"/>
        </w:rPr>
        <w:t>四分之三</w:t>
      </w:r>
      <w:r>
        <w:rPr>
          <w:spacing w:val="-11"/>
          <w:w w:val="95"/>
        </w:rPr>
        <w:t>同意方为通过。</w:t>
      </w:r>
    </w:p>
    <w:p w14:paraId="2E47C6E5" w14:textId="4FA2B45F" w:rsidR="001C7506" w:rsidRDefault="00040AEE" w:rsidP="008F19C2">
      <w:pPr>
        <w:pStyle w:val="a3"/>
        <w:spacing w:line="360" w:lineRule="auto"/>
        <w:ind w:right="439" w:firstLine="643"/>
        <w:jc w:val="both"/>
        <w:rPr>
          <w:rFonts w:hint="eastAsia"/>
        </w:rPr>
      </w:pPr>
      <w:r>
        <w:rPr>
          <w:b/>
        </w:rPr>
        <w:t>第二十</w:t>
      </w:r>
      <w:del w:id="104" w:author="杨 丽荣" w:date="2025-01-09T14:58:00Z" w16du:dateUtc="2025-01-09T06:58:00Z">
        <w:r w:rsidDel="006E13A3">
          <w:rPr>
            <w:rFonts w:hint="eastAsia"/>
            <w:b/>
          </w:rPr>
          <w:delText>四</w:delText>
        </w:r>
      </w:del>
      <w:ins w:id="105" w:author="杨 丽荣" w:date="2025-01-09T14:58:00Z" w16du:dateUtc="2025-01-09T06:58:00Z">
        <w:r w:rsidR="006E13A3">
          <w:rPr>
            <w:rFonts w:hint="eastAsia"/>
            <w:b/>
          </w:rPr>
          <w:t>七</w:t>
        </w:r>
      </w:ins>
      <w:r>
        <w:rPr>
          <w:b/>
        </w:rPr>
        <w:t xml:space="preserve">条 </w:t>
      </w:r>
      <w:r>
        <w:t>会议审查或者函审没有通过的，起草工作组应当对送审稿进行相应的修改后，重新组织审查。</w:t>
      </w:r>
    </w:p>
    <w:p w14:paraId="12A5FC7C" w14:textId="323064BC" w:rsidR="001C7506" w:rsidRDefault="00040AEE" w:rsidP="008F19C2">
      <w:pPr>
        <w:tabs>
          <w:tab w:val="left" w:pos="2692"/>
        </w:tabs>
        <w:spacing w:line="360" w:lineRule="auto"/>
        <w:ind w:left="761"/>
        <w:rPr>
          <w:rFonts w:hint="eastAsia"/>
          <w:sz w:val="32"/>
        </w:rPr>
      </w:pPr>
      <w:r>
        <w:rPr>
          <w:b/>
          <w:sz w:val="32"/>
        </w:rPr>
        <w:t>第二十</w:t>
      </w:r>
      <w:del w:id="106" w:author="杨 丽荣" w:date="2025-01-09T14:58:00Z" w16du:dateUtc="2025-01-09T06:58:00Z">
        <w:r w:rsidDel="006E13A3">
          <w:rPr>
            <w:rFonts w:hint="eastAsia"/>
            <w:b/>
            <w:sz w:val="32"/>
          </w:rPr>
          <w:delText>五</w:delText>
        </w:r>
      </w:del>
      <w:ins w:id="107" w:author="杨 丽荣" w:date="2025-01-09T14:58:00Z" w16du:dateUtc="2025-01-09T06:58:00Z">
        <w:r w:rsidR="006E13A3">
          <w:rPr>
            <w:rFonts w:hint="eastAsia"/>
            <w:b/>
            <w:sz w:val="32"/>
          </w:rPr>
          <w:t>八</w:t>
        </w:r>
      </w:ins>
      <w:r>
        <w:rPr>
          <w:b/>
          <w:sz w:val="32"/>
        </w:rPr>
        <w:t>条</w:t>
      </w:r>
      <w:r>
        <w:rPr>
          <w:b/>
          <w:sz w:val="32"/>
        </w:rPr>
        <w:tab/>
      </w:r>
      <w:r>
        <w:rPr>
          <w:spacing w:val="-3"/>
          <w:sz w:val="32"/>
        </w:rPr>
        <w:t>重</w:t>
      </w:r>
      <w:r>
        <w:rPr>
          <w:sz w:val="32"/>
        </w:rPr>
        <w:t>新审查没有通过的，该项目将被撤消。</w:t>
      </w:r>
    </w:p>
    <w:p w14:paraId="04D3EADB" w14:textId="3437C71A" w:rsidR="001C7506" w:rsidRDefault="00040AEE" w:rsidP="008F19C2">
      <w:pPr>
        <w:pStyle w:val="a3"/>
        <w:spacing w:before="207" w:line="360" w:lineRule="auto"/>
        <w:ind w:right="439" w:firstLine="643"/>
        <w:jc w:val="both"/>
        <w:rPr>
          <w:rFonts w:hint="eastAsia"/>
        </w:rPr>
      </w:pPr>
      <w:r>
        <w:rPr>
          <w:b/>
        </w:rPr>
        <w:t>第二十</w:t>
      </w:r>
      <w:del w:id="108" w:author="杨 丽荣" w:date="2025-01-09T14:58:00Z" w16du:dateUtc="2025-01-09T06:58:00Z">
        <w:r w:rsidDel="006E13A3">
          <w:rPr>
            <w:rFonts w:hint="eastAsia"/>
            <w:b/>
          </w:rPr>
          <w:delText>六</w:delText>
        </w:r>
      </w:del>
      <w:ins w:id="109" w:author="杨 丽荣" w:date="2025-01-09T14:58:00Z" w16du:dateUtc="2025-01-09T06:58:00Z">
        <w:r w:rsidR="006E13A3">
          <w:rPr>
            <w:rFonts w:hint="eastAsia"/>
            <w:b/>
          </w:rPr>
          <w:t>九</w:t>
        </w:r>
      </w:ins>
      <w:r>
        <w:rPr>
          <w:b/>
        </w:rPr>
        <w:t xml:space="preserve">条 </w:t>
      </w:r>
      <w:r>
        <w:t>通过立项论证的标准项目在制修订中如出现重大技术难关，不能制订成正式标准，该项目将被终止。</w:t>
      </w:r>
    </w:p>
    <w:p w14:paraId="50E583D0" w14:textId="77777777" w:rsidR="001C7506" w:rsidRDefault="001C7506" w:rsidP="008F19C2">
      <w:pPr>
        <w:pStyle w:val="a3"/>
        <w:spacing w:line="360" w:lineRule="auto"/>
        <w:ind w:left="0"/>
        <w:rPr>
          <w:rFonts w:hint="eastAsia"/>
        </w:rPr>
      </w:pPr>
    </w:p>
    <w:p w14:paraId="0FFE9B81" w14:textId="093EB47A" w:rsidR="001C7506" w:rsidRDefault="00040AEE" w:rsidP="008F19C2">
      <w:pPr>
        <w:pStyle w:val="a3"/>
        <w:tabs>
          <w:tab w:val="left" w:pos="4093"/>
        </w:tabs>
        <w:spacing w:before="211" w:line="360" w:lineRule="auto"/>
        <w:ind w:left="2653"/>
        <w:rPr>
          <w:rFonts w:ascii="黑体" w:eastAsia="黑体" w:hint="eastAsia"/>
        </w:rPr>
      </w:pPr>
      <w:r>
        <w:rPr>
          <w:rFonts w:ascii="黑体" w:eastAsia="黑体" w:hint="eastAsia"/>
        </w:rPr>
        <w:t>第</w:t>
      </w:r>
      <w:del w:id="110" w:author="杨 丽荣" w:date="2025-01-09T14:50:00Z" w16du:dateUtc="2025-01-09T06:50:00Z">
        <w:r w:rsidDel="004920B2">
          <w:rPr>
            <w:rFonts w:ascii="黑体" w:eastAsia="黑体" w:hint="eastAsia"/>
          </w:rPr>
          <w:delText>三</w:delText>
        </w:r>
      </w:del>
      <w:ins w:id="111" w:author="杨 丽荣" w:date="2025-01-09T14:50:00Z" w16du:dateUtc="2025-01-09T06:50:00Z">
        <w:r w:rsidR="004920B2">
          <w:rPr>
            <w:rFonts w:ascii="黑体" w:eastAsia="黑体" w:hint="eastAsia"/>
          </w:rPr>
          <w:t>四</w:t>
        </w:r>
      </w:ins>
      <w:r>
        <w:rPr>
          <w:rFonts w:ascii="黑体" w:eastAsia="黑体" w:hint="eastAsia"/>
        </w:rPr>
        <w:t>章</w:t>
      </w:r>
      <w:r>
        <w:rPr>
          <w:rFonts w:ascii="黑体" w:eastAsia="黑体" w:hint="eastAsia"/>
        </w:rPr>
        <w:tab/>
        <w:t>审批、发布和存档</w:t>
      </w:r>
    </w:p>
    <w:p w14:paraId="35A06EA5" w14:textId="60B0ED4C" w:rsidR="001C7506" w:rsidRDefault="00040AEE" w:rsidP="008F19C2">
      <w:pPr>
        <w:pStyle w:val="a3"/>
        <w:spacing w:before="212" w:line="360" w:lineRule="auto"/>
        <w:ind w:right="428" w:firstLine="643"/>
        <w:jc w:val="both"/>
        <w:rPr>
          <w:rFonts w:hint="eastAsia"/>
        </w:rPr>
      </w:pPr>
      <w:r>
        <w:rPr>
          <w:b/>
          <w:spacing w:val="28"/>
        </w:rPr>
        <w:t>第</w:t>
      </w:r>
      <w:del w:id="112" w:author="杨 丽荣" w:date="2025-01-09T14:58:00Z" w16du:dateUtc="2025-01-09T06:58:00Z">
        <w:r w:rsidDel="006E13A3">
          <w:rPr>
            <w:rFonts w:hint="eastAsia"/>
            <w:b/>
            <w:spacing w:val="28"/>
          </w:rPr>
          <w:delText>二十七</w:delText>
        </w:r>
      </w:del>
      <w:ins w:id="113" w:author="杨 丽荣" w:date="2025-01-09T14:58:00Z" w16du:dateUtc="2025-01-09T06:58:00Z">
        <w:r w:rsidR="006E13A3">
          <w:rPr>
            <w:rFonts w:hint="eastAsia"/>
            <w:b/>
            <w:spacing w:val="28"/>
          </w:rPr>
          <w:t>三十</w:t>
        </w:r>
      </w:ins>
      <w:r>
        <w:rPr>
          <w:b/>
          <w:spacing w:val="28"/>
        </w:rPr>
        <w:t xml:space="preserve">条 </w:t>
      </w:r>
      <w:r>
        <w:rPr>
          <w:spacing w:val="2"/>
        </w:rPr>
        <w:t>中国作物学会标准化办公室对团体标准报批材料进行形式审查和审批。不符合标准编写及标准审查的有关规定</w:t>
      </w:r>
      <w:r>
        <w:t>的，退回起草工作组进行修改。</w:t>
      </w:r>
    </w:p>
    <w:p w14:paraId="66C16E0E" w14:textId="385AE0CA" w:rsidR="001C7506" w:rsidRDefault="00040AEE" w:rsidP="008F19C2">
      <w:pPr>
        <w:pStyle w:val="a3"/>
        <w:spacing w:line="360" w:lineRule="auto"/>
        <w:ind w:right="427" w:firstLine="643"/>
        <w:jc w:val="both"/>
        <w:rPr>
          <w:rFonts w:hint="eastAsia"/>
        </w:rPr>
      </w:pPr>
      <w:r>
        <w:rPr>
          <w:b/>
          <w:spacing w:val="28"/>
        </w:rPr>
        <w:t>第</w:t>
      </w:r>
      <w:del w:id="114" w:author="杨 丽荣" w:date="2025-01-09T14:58:00Z" w16du:dateUtc="2025-01-09T06:58:00Z">
        <w:r w:rsidDel="006E13A3">
          <w:rPr>
            <w:rFonts w:hint="eastAsia"/>
            <w:b/>
            <w:spacing w:val="28"/>
          </w:rPr>
          <w:delText>二十八</w:delText>
        </w:r>
      </w:del>
      <w:ins w:id="115" w:author="杨 丽荣" w:date="2025-01-09T14:58:00Z" w16du:dateUtc="2025-01-09T06:58:00Z">
        <w:r w:rsidR="006E13A3">
          <w:rPr>
            <w:rFonts w:hint="eastAsia"/>
            <w:b/>
            <w:spacing w:val="28"/>
          </w:rPr>
          <w:t>三十一</w:t>
        </w:r>
      </w:ins>
      <w:r>
        <w:rPr>
          <w:b/>
          <w:spacing w:val="28"/>
        </w:rPr>
        <w:t xml:space="preserve">条 </w:t>
      </w:r>
      <w:r>
        <w:rPr>
          <w:spacing w:val="2"/>
        </w:rPr>
        <w:t>形式审查合格的，由中国作物学会标</w:t>
      </w:r>
      <w:r>
        <w:rPr>
          <w:spacing w:val="2"/>
        </w:rPr>
        <w:lastRenderedPageBreak/>
        <w:t>准化办公</w:t>
      </w:r>
      <w:r>
        <w:t>室报送中国作物学会审查批准。</w:t>
      </w:r>
    </w:p>
    <w:p w14:paraId="25A7FF2E" w14:textId="3E83ED93" w:rsidR="001C7506" w:rsidRDefault="00040AEE" w:rsidP="00855D42">
      <w:pPr>
        <w:pStyle w:val="a3"/>
        <w:spacing w:line="360" w:lineRule="auto"/>
        <w:ind w:right="435" w:firstLine="643"/>
        <w:jc w:val="both"/>
        <w:rPr>
          <w:rFonts w:hint="eastAsia"/>
        </w:rPr>
      </w:pPr>
      <w:r>
        <w:rPr>
          <w:b/>
          <w:spacing w:val="28"/>
        </w:rPr>
        <w:t>第</w:t>
      </w:r>
      <w:del w:id="116" w:author="杨 丽荣" w:date="2025-01-09T14:58:00Z" w16du:dateUtc="2025-01-09T06:58:00Z">
        <w:r w:rsidDel="006E13A3">
          <w:rPr>
            <w:rFonts w:hint="eastAsia"/>
            <w:b/>
            <w:spacing w:val="28"/>
          </w:rPr>
          <w:delText>二十九</w:delText>
        </w:r>
      </w:del>
      <w:ins w:id="117" w:author="杨 丽荣" w:date="2025-01-09T14:58:00Z" w16du:dateUtc="2025-01-09T06:58:00Z">
        <w:r w:rsidR="006E13A3">
          <w:rPr>
            <w:rFonts w:hint="eastAsia"/>
            <w:b/>
            <w:spacing w:val="28"/>
          </w:rPr>
          <w:t>三十二</w:t>
        </w:r>
      </w:ins>
      <w:r>
        <w:rPr>
          <w:b/>
          <w:spacing w:val="28"/>
        </w:rPr>
        <w:t xml:space="preserve">条 </w:t>
      </w:r>
      <w:r>
        <w:rPr>
          <w:spacing w:val="1"/>
        </w:rPr>
        <w:t>通过审查批准的团体标准，发放标准编号，并</w:t>
      </w:r>
      <w:r>
        <w:rPr>
          <w:spacing w:val="-5"/>
          <w:w w:val="99"/>
        </w:rPr>
        <w:t>由中国作物学会</w:t>
      </w:r>
      <w:del w:id="118" w:author="杨 丽荣" w:date="2025-01-09T16:41:00Z" w16du:dateUtc="2025-01-09T08:41:00Z">
        <w:r w:rsidDel="00121F3E">
          <w:rPr>
            <w:rFonts w:hint="eastAsia"/>
            <w:spacing w:val="-5"/>
            <w:w w:val="99"/>
          </w:rPr>
          <w:delText>秘书长</w:delText>
        </w:r>
      </w:del>
      <w:ins w:id="119" w:author="杨 丽荣" w:date="2025-01-09T16:41:00Z" w16du:dateUtc="2025-01-09T08:41:00Z">
        <w:r w:rsidR="00121F3E">
          <w:rPr>
            <w:rFonts w:hint="eastAsia"/>
            <w:spacing w:val="-5"/>
            <w:w w:val="99"/>
          </w:rPr>
          <w:t>标委会主任</w:t>
        </w:r>
      </w:ins>
      <w:r>
        <w:rPr>
          <w:spacing w:val="-5"/>
          <w:w w:val="99"/>
        </w:rPr>
        <w:t>签署</w:t>
      </w:r>
      <w:ins w:id="120" w:author="杨 丽荣" w:date="2025-01-09T16:42:00Z" w16du:dateUtc="2025-01-09T08:42:00Z">
        <w:r w:rsidR="00121F3E">
          <w:rPr>
            <w:rFonts w:hint="eastAsia"/>
            <w:spacing w:val="-5"/>
            <w:w w:val="99"/>
          </w:rPr>
          <w:t>中国作物学会团体标准终审意见表</w:t>
        </w:r>
      </w:ins>
      <w:ins w:id="121" w:author="杨 丽荣" w:date="2025-01-09T16:43:00Z" w16du:dateUtc="2025-01-09T08:43:00Z">
        <w:r w:rsidR="00121F3E">
          <w:rPr>
            <w:rFonts w:hint="eastAsia"/>
            <w:spacing w:val="-5"/>
            <w:w w:val="99"/>
          </w:rPr>
          <w:t>（见附件 14），学会标准化办公室负责</w:t>
        </w:r>
      </w:ins>
      <w:r>
        <w:rPr>
          <w:spacing w:val="-5"/>
          <w:w w:val="99"/>
        </w:rPr>
        <w:t>发布公告</w:t>
      </w:r>
      <w:r>
        <w:rPr>
          <w:w w:val="99"/>
        </w:rPr>
        <w:t>（</w:t>
      </w:r>
      <w:r>
        <w:rPr>
          <w:spacing w:val="1"/>
          <w:w w:val="99"/>
        </w:rPr>
        <w:t>见附件</w:t>
      </w:r>
      <w:r>
        <w:rPr>
          <w:spacing w:val="-80"/>
        </w:rPr>
        <w:t xml:space="preserve"> </w:t>
      </w:r>
      <w:del w:id="122" w:author="杨 丽荣" w:date="2025-01-09T16:42:00Z" w16du:dateUtc="2025-01-09T08:42:00Z">
        <w:r w:rsidDel="00121F3E">
          <w:rPr>
            <w:spacing w:val="1"/>
            <w:w w:val="99"/>
          </w:rPr>
          <w:delText>12</w:delText>
        </w:r>
      </w:del>
      <w:ins w:id="123" w:author="杨 丽荣" w:date="2025-01-09T16:42:00Z" w16du:dateUtc="2025-01-09T08:42:00Z">
        <w:r w:rsidR="00121F3E">
          <w:rPr>
            <w:spacing w:val="1"/>
            <w:w w:val="99"/>
          </w:rPr>
          <w:t>1</w:t>
        </w:r>
        <w:r w:rsidR="00121F3E">
          <w:rPr>
            <w:rFonts w:hint="eastAsia"/>
            <w:spacing w:val="1"/>
            <w:w w:val="99"/>
          </w:rPr>
          <w:t>3</w:t>
        </w:r>
      </w:ins>
      <w:r>
        <w:rPr>
          <w:spacing w:val="-159"/>
          <w:w w:val="99"/>
        </w:rPr>
        <w:t>）</w:t>
      </w:r>
      <w:r>
        <w:rPr>
          <w:spacing w:val="-12"/>
          <w:w w:val="99"/>
        </w:rPr>
        <w:t>，公告文为中英</w:t>
      </w:r>
      <w:r>
        <w:t>文对照,刊登在中国作物学会网站上。</w:t>
      </w:r>
    </w:p>
    <w:p w14:paraId="38F5575C" w14:textId="33B7494F" w:rsidR="001C7506" w:rsidRDefault="00040AEE" w:rsidP="008F19C2">
      <w:pPr>
        <w:pStyle w:val="a3"/>
        <w:spacing w:before="212" w:line="360" w:lineRule="auto"/>
        <w:ind w:right="427" w:firstLine="643"/>
        <w:jc w:val="both"/>
        <w:rPr>
          <w:ins w:id="124" w:author="杨 丽荣" w:date="2025-01-09T14:50:00Z" w16du:dateUtc="2025-01-09T06:50:00Z"/>
          <w:rFonts w:hint="eastAsia"/>
        </w:rPr>
      </w:pPr>
      <w:r>
        <w:rPr>
          <w:b/>
        </w:rPr>
        <w:t>第三十</w:t>
      </w:r>
      <w:ins w:id="125" w:author="杨 丽荣" w:date="2025-01-09T14:58:00Z" w16du:dateUtc="2025-01-09T06:58:00Z">
        <w:r w:rsidR="006E13A3">
          <w:rPr>
            <w:rFonts w:hint="eastAsia"/>
            <w:b/>
          </w:rPr>
          <w:t>三</w:t>
        </w:r>
      </w:ins>
      <w:r>
        <w:rPr>
          <w:b/>
        </w:rPr>
        <w:t xml:space="preserve">条 </w:t>
      </w:r>
      <w:r>
        <w:t>制修订团体标准过程中形成的有关资料</w:t>
      </w:r>
      <w:ins w:id="126" w:author="杨 丽荣" w:date="2025-01-09T16:35:00Z" w16du:dateUtc="2025-01-09T08:35:00Z">
        <w:r w:rsidR="00121F3E">
          <w:rPr>
            <w:rFonts w:hint="eastAsia"/>
          </w:rPr>
          <w:t>存档</w:t>
        </w:r>
      </w:ins>
      <w:r>
        <w:t>，</w:t>
      </w:r>
      <w:ins w:id="127" w:author="杨 丽荣" w:date="2025-01-09T16:35:00Z" w16du:dateUtc="2025-01-09T08:35:00Z">
        <w:r w:rsidR="00121F3E">
          <w:rPr>
            <w:rFonts w:hint="eastAsia"/>
          </w:rPr>
          <w:t>按《</w:t>
        </w:r>
        <w:r w:rsidR="00121F3E" w:rsidRPr="00121F3E">
          <w:rPr>
            <w:rFonts w:hint="eastAsia"/>
          </w:rPr>
          <w:t>中国作物学会团体标准文件管理制度</w:t>
        </w:r>
        <w:r w:rsidR="00121F3E">
          <w:rPr>
            <w:rFonts w:hint="eastAsia"/>
          </w:rPr>
          <w:t>》执行</w:t>
        </w:r>
      </w:ins>
      <w:del w:id="128" w:author="杨 丽荣" w:date="2025-01-09T16:35:00Z" w16du:dateUtc="2025-01-09T08:35:00Z">
        <w:r w:rsidDel="00121F3E">
          <w:delText>由中国作物学会标准化办公室按档案管理规定的要求存档</w:delText>
        </w:r>
      </w:del>
      <w:r>
        <w:t>。</w:t>
      </w:r>
    </w:p>
    <w:p w14:paraId="59B6C183" w14:textId="0B029D2C" w:rsidR="004920B2" w:rsidRDefault="004920B2">
      <w:pPr>
        <w:pStyle w:val="a3"/>
        <w:spacing w:before="212" w:line="360" w:lineRule="auto"/>
        <w:ind w:right="427" w:firstLine="643"/>
        <w:jc w:val="center"/>
        <w:rPr>
          <w:ins w:id="129" w:author="杨 丽荣" w:date="2025-01-09T14:51:00Z" w16du:dateUtc="2025-01-09T06:51:00Z"/>
          <w:rFonts w:hint="eastAsia"/>
          <w:b/>
        </w:rPr>
        <w:pPrChange w:id="130" w:author="杨 丽荣" w:date="2025-01-09T14:51:00Z" w16du:dateUtc="2025-01-09T06:51:00Z">
          <w:pPr>
            <w:pStyle w:val="a3"/>
            <w:spacing w:before="212" w:line="360" w:lineRule="auto"/>
            <w:ind w:right="427" w:firstLine="643"/>
            <w:jc w:val="both"/>
          </w:pPr>
        </w:pPrChange>
      </w:pPr>
      <w:ins w:id="131" w:author="杨 丽荣" w:date="2025-01-09T14:50:00Z" w16du:dateUtc="2025-01-09T06:50:00Z">
        <w:r>
          <w:rPr>
            <w:rFonts w:hint="eastAsia"/>
            <w:b/>
          </w:rPr>
          <w:t xml:space="preserve">第五章 </w:t>
        </w:r>
      </w:ins>
      <w:ins w:id="132" w:author="杨 丽荣" w:date="2025-01-09T15:56:00Z" w16du:dateUtc="2025-01-09T07:56:00Z">
        <w:r w:rsidR="00AD3056">
          <w:rPr>
            <w:rFonts w:hint="eastAsia"/>
            <w:b/>
          </w:rPr>
          <w:t>知识产权管理</w:t>
        </w:r>
      </w:ins>
      <w:ins w:id="133" w:author="杨 丽荣" w:date="2025-01-09T15:57:00Z" w16du:dateUtc="2025-01-09T07:57:00Z">
        <w:r w:rsidR="00AD3056">
          <w:rPr>
            <w:rFonts w:hint="eastAsia"/>
            <w:b/>
          </w:rPr>
          <w:t>及申投诉</w:t>
        </w:r>
      </w:ins>
    </w:p>
    <w:p w14:paraId="44097B2B" w14:textId="38E8C332" w:rsidR="004920B2" w:rsidRDefault="004920B2" w:rsidP="008F19C2">
      <w:pPr>
        <w:pStyle w:val="a3"/>
        <w:spacing w:before="212" w:line="360" w:lineRule="auto"/>
        <w:ind w:right="427" w:firstLine="643"/>
        <w:jc w:val="both"/>
        <w:rPr>
          <w:ins w:id="134" w:author="杨 丽荣" w:date="2025-01-09T14:50:00Z" w16du:dateUtc="2025-01-09T06:50:00Z"/>
          <w:rFonts w:hint="eastAsia"/>
        </w:rPr>
      </w:pPr>
      <w:ins w:id="135" w:author="杨 丽荣" w:date="2025-01-09T14:51:00Z" w16du:dateUtc="2025-01-09T06:51:00Z">
        <w:r>
          <w:rPr>
            <w:rFonts w:hint="eastAsia"/>
          </w:rPr>
          <w:t>第</w:t>
        </w:r>
      </w:ins>
      <w:ins w:id="136" w:author="杨 丽荣" w:date="2025-01-09T14:58:00Z" w16du:dateUtc="2025-01-09T06:58:00Z">
        <w:r w:rsidR="006E13A3">
          <w:rPr>
            <w:rFonts w:hint="eastAsia"/>
          </w:rPr>
          <w:t>三十四</w:t>
        </w:r>
      </w:ins>
      <w:ins w:id="137" w:author="杨 丽荣" w:date="2025-01-09T14:51:00Z" w16du:dateUtc="2025-01-09T06:51:00Z">
        <w:r>
          <w:rPr>
            <w:rFonts w:hint="eastAsia"/>
          </w:rPr>
          <w:t xml:space="preserve">条 </w:t>
        </w:r>
      </w:ins>
      <w:ins w:id="138" w:author="杨 丽荣" w:date="2025-01-09T14:51:00Z">
        <w:r w:rsidRPr="004920B2">
          <w:t>学会标准制修订和实施过程中，涉及的专利、出版、商标等知识产权等工作，按照《中国</w:t>
        </w:r>
      </w:ins>
      <w:ins w:id="139" w:author="杨 丽荣" w:date="2025-01-09T14:51:00Z" w16du:dateUtc="2025-01-09T06:51:00Z">
        <w:r>
          <w:rPr>
            <w:rFonts w:hint="eastAsia"/>
          </w:rPr>
          <w:t>作物</w:t>
        </w:r>
      </w:ins>
      <w:ins w:id="140" w:author="杨 丽荣" w:date="2025-01-09T14:51:00Z">
        <w:r w:rsidRPr="004920B2">
          <w:t>学会知识产权管理办法》执行。</w:t>
        </w:r>
      </w:ins>
    </w:p>
    <w:p w14:paraId="01CB28CB" w14:textId="434D2B1A" w:rsidR="004920B2" w:rsidDel="004920B2" w:rsidRDefault="006E13A3" w:rsidP="001A1DFB">
      <w:pPr>
        <w:pStyle w:val="a3"/>
        <w:spacing w:before="212" w:line="360" w:lineRule="auto"/>
        <w:ind w:right="427" w:firstLine="643"/>
        <w:jc w:val="both"/>
        <w:rPr>
          <w:del w:id="141" w:author="杨 丽荣" w:date="2025-01-09T14:52:00Z" w16du:dateUtc="2025-01-09T06:52:00Z"/>
          <w:rFonts w:hint="eastAsia"/>
        </w:rPr>
      </w:pPr>
      <w:ins w:id="142" w:author="杨 丽荣" w:date="2025-01-09T14:58:00Z" w16du:dateUtc="2025-01-09T06:58:00Z">
        <w:r>
          <w:rPr>
            <w:rFonts w:hint="eastAsia"/>
          </w:rPr>
          <w:t>第三十五条</w:t>
        </w:r>
      </w:ins>
      <w:ins w:id="143" w:author="杨 丽荣" w:date="2025-01-09T14:59:00Z" w16du:dateUtc="2025-01-09T06:59:00Z">
        <w:r>
          <w:rPr>
            <w:rFonts w:hint="eastAsia"/>
          </w:rPr>
          <w:t xml:space="preserve"> </w:t>
        </w:r>
      </w:ins>
      <w:ins w:id="144" w:author="杨 丽荣" w:date="2025-01-09T15:57:00Z" w16du:dateUtc="2025-01-09T07:57:00Z">
        <w:r w:rsidR="00AD3056" w:rsidRPr="004920B2">
          <w:t>团体标准制修订和实施过程中申诉、投诉处理方式和程序</w:t>
        </w:r>
        <w:r w:rsidR="00AD3056">
          <w:rPr>
            <w:rFonts w:hint="eastAsia"/>
          </w:rPr>
          <w:t>按照《</w:t>
        </w:r>
        <w:r w:rsidR="00AD3056" w:rsidRPr="004920B2">
          <w:t>中国作物学会团体标准申投诉处理管理规定</w:t>
        </w:r>
        <w:r w:rsidR="00AD3056">
          <w:rPr>
            <w:rFonts w:hint="eastAsia"/>
          </w:rPr>
          <w:t>》执行。</w:t>
        </w:r>
      </w:ins>
    </w:p>
    <w:p w14:paraId="3725417C" w14:textId="75521B6A" w:rsidR="001C7506" w:rsidRPr="001A1DFB" w:rsidDel="00AD3056" w:rsidRDefault="001C7506" w:rsidP="008F19C2">
      <w:pPr>
        <w:pStyle w:val="a3"/>
        <w:spacing w:line="360" w:lineRule="auto"/>
        <w:ind w:left="0"/>
        <w:rPr>
          <w:del w:id="145" w:author="杨 丽荣" w:date="2025-01-09T15:57:00Z" w16du:dateUtc="2025-01-09T07:57:00Z"/>
          <w:rFonts w:hint="eastAsia"/>
          <w:lang w:val="en-US"/>
        </w:rPr>
      </w:pPr>
    </w:p>
    <w:p w14:paraId="2B4DFC74" w14:textId="3C3BFDDA" w:rsidR="001C7506" w:rsidRDefault="00040AEE" w:rsidP="008F19C2">
      <w:pPr>
        <w:pStyle w:val="a3"/>
        <w:tabs>
          <w:tab w:val="left" w:pos="1440"/>
        </w:tabs>
        <w:spacing w:before="211" w:line="360" w:lineRule="auto"/>
        <w:ind w:left="0" w:right="318"/>
        <w:jc w:val="center"/>
        <w:rPr>
          <w:rFonts w:ascii="黑体" w:eastAsia="黑体" w:hint="eastAsia"/>
        </w:rPr>
      </w:pPr>
      <w:r>
        <w:rPr>
          <w:rFonts w:ascii="黑体" w:eastAsia="黑体" w:hint="eastAsia"/>
        </w:rPr>
        <w:t>第</w:t>
      </w:r>
      <w:del w:id="146" w:author="杨 丽荣" w:date="2025-01-09T14:54:00Z" w16du:dateUtc="2025-01-09T06:54:00Z">
        <w:r w:rsidDel="004920B2">
          <w:rPr>
            <w:rFonts w:ascii="黑体" w:eastAsia="黑体" w:hint="eastAsia"/>
          </w:rPr>
          <w:delText>四</w:delText>
        </w:r>
      </w:del>
      <w:r w:rsidR="001A1DFB">
        <w:rPr>
          <w:rFonts w:ascii="黑体" w:eastAsia="黑体" w:hint="eastAsia"/>
        </w:rPr>
        <w:t>六</w:t>
      </w:r>
      <w:r>
        <w:rPr>
          <w:rFonts w:ascii="黑体" w:eastAsia="黑体" w:hint="eastAsia"/>
        </w:rPr>
        <w:t>章</w:t>
      </w:r>
      <w:r>
        <w:rPr>
          <w:rFonts w:ascii="黑体" w:eastAsia="黑体" w:hint="eastAsia"/>
        </w:rPr>
        <w:tab/>
        <w:t>复审</w:t>
      </w:r>
    </w:p>
    <w:p w14:paraId="69DAAFC7" w14:textId="315FA290" w:rsidR="001C7506" w:rsidRDefault="00040AEE" w:rsidP="008F19C2">
      <w:pPr>
        <w:pStyle w:val="a3"/>
        <w:spacing w:before="214" w:line="360" w:lineRule="auto"/>
        <w:ind w:right="434" w:firstLine="643"/>
        <w:jc w:val="both"/>
        <w:rPr>
          <w:rFonts w:hint="eastAsia"/>
        </w:rPr>
      </w:pPr>
      <w:r>
        <w:rPr>
          <w:b/>
          <w:spacing w:val="28"/>
        </w:rPr>
        <w:t>第三十</w:t>
      </w:r>
      <w:del w:id="147" w:author="杨 丽荣" w:date="2025-01-09T14:59:00Z" w16du:dateUtc="2025-01-09T06:59:00Z">
        <w:r w:rsidDel="006E13A3">
          <w:rPr>
            <w:rFonts w:hint="eastAsia"/>
            <w:b/>
            <w:spacing w:val="28"/>
          </w:rPr>
          <w:delText>一</w:delText>
        </w:r>
      </w:del>
      <w:ins w:id="148" w:author="杨 丽荣" w:date="2025-01-09T14:59:00Z" w16du:dateUtc="2025-01-09T06:59:00Z">
        <w:r w:rsidR="006E13A3">
          <w:rPr>
            <w:rFonts w:hint="eastAsia"/>
            <w:b/>
            <w:spacing w:val="28"/>
          </w:rPr>
          <w:t>七</w:t>
        </w:r>
      </w:ins>
      <w:r>
        <w:rPr>
          <w:b/>
          <w:spacing w:val="28"/>
        </w:rPr>
        <w:t xml:space="preserve">条 </w:t>
      </w:r>
      <w:r>
        <w:rPr>
          <w:spacing w:val="1"/>
        </w:rPr>
        <w:t>团体标准实施后，应当根据相关领域的发展需</w:t>
      </w:r>
      <w:r>
        <w:rPr>
          <w:spacing w:val="4"/>
          <w:w w:val="95"/>
        </w:rPr>
        <w:t>要，由中国作物学会标准化办公室组织复审，复审周期一般不超</w:t>
      </w:r>
      <w:r>
        <w:t>过五年。</w:t>
      </w:r>
    </w:p>
    <w:p w14:paraId="059643A2" w14:textId="5E708DA1" w:rsidR="001C7506" w:rsidRDefault="00040AEE" w:rsidP="008F19C2">
      <w:pPr>
        <w:pStyle w:val="a3"/>
        <w:tabs>
          <w:tab w:val="left" w:pos="2718"/>
        </w:tabs>
        <w:spacing w:line="360" w:lineRule="auto"/>
        <w:ind w:right="278" w:firstLine="643"/>
        <w:rPr>
          <w:rFonts w:hint="eastAsia"/>
        </w:rPr>
      </w:pPr>
      <w:r>
        <w:rPr>
          <w:b/>
          <w:spacing w:val="7"/>
        </w:rPr>
        <w:lastRenderedPageBreak/>
        <w:t>第</w:t>
      </w:r>
      <w:r>
        <w:rPr>
          <w:b/>
          <w:spacing w:val="4"/>
        </w:rPr>
        <w:t>三</w:t>
      </w:r>
      <w:r>
        <w:rPr>
          <w:b/>
          <w:spacing w:val="7"/>
        </w:rPr>
        <w:t>十</w:t>
      </w:r>
      <w:del w:id="149" w:author="杨 丽荣" w:date="2025-01-09T14:59:00Z" w16du:dateUtc="2025-01-09T06:59:00Z">
        <w:r w:rsidDel="006E13A3">
          <w:rPr>
            <w:rFonts w:hint="eastAsia"/>
            <w:b/>
            <w:spacing w:val="4"/>
          </w:rPr>
          <w:delText>二</w:delText>
        </w:r>
      </w:del>
      <w:ins w:id="150" w:author="杨 丽荣" w:date="2025-01-09T14:59:00Z" w16du:dateUtc="2025-01-09T06:59:00Z">
        <w:r w:rsidR="006E13A3">
          <w:rPr>
            <w:rFonts w:hint="eastAsia"/>
            <w:b/>
            <w:spacing w:val="4"/>
          </w:rPr>
          <w:t>八</w:t>
        </w:r>
      </w:ins>
      <w:r>
        <w:rPr>
          <w:b/>
        </w:rPr>
        <w:t>条</w:t>
      </w:r>
      <w:r>
        <w:rPr>
          <w:b/>
        </w:rPr>
        <w:tab/>
      </w:r>
      <w:r>
        <w:t>复</w:t>
      </w:r>
      <w:r>
        <w:rPr>
          <w:spacing w:val="4"/>
        </w:rPr>
        <w:t>审可以采用会议审查或者函审。会议审查</w:t>
      </w:r>
      <w:r>
        <w:t>或者函审</w:t>
      </w:r>
      <w:r>
        <w:rPr>
          <w:spacing w:val="-48"/>
        </w:rPr>
        <w:t>，</w:t>
      </w:r>
      <w:r>
        <w:t>一般要有参加过团体标准审查工作的单位或者人员参加</w:t>
      </w:r>
      <w:r>
        <w:rPr>
          <w:spacing w:val="-15"/>
        </w:rPr>
        <w:t>。</w:t>
      </w:r>
      <w:r>
        <w:t>审查结束时应当填写复审结论单</w:t>
      </w:r>
      <w:r>
        <w:rPr>
          <w:spacing w:val="3"/>
        </w:rPr>
        <w:t>(</w:t>
      </w:r>
      <w:r>
        <w:t>见附件</w:t>
      </w:r>
      <w:r>
        <w:rPr>
          <w:spacing w:val="-82"/>
        </w:rPr>
        <w:t xml:space="preserve"> </w:t>
      </w:r>
      <w:del w:id="151" w:author="杨 丽荣" w:date="2025-01-09T16:42:00Z" w16du:dateUtc="2025-01-09T08:42:00Z">
        <w:r w:rsidDel="00121F3E">
          <w:delText>13</w:delText>
        </w:r>
      </w:del>
      <w:ins w:id="152" w:author="杨 丽荣" w:date="2025-01-09T16:42:00Z" w16du:dateUtc="2025-01-09T08:42:00Z">
        <w:r w:rsidR="00121F3E">
          <w:t>1</w:t>
        </w:r>
        <w:r w:rsidR="00121F3E">
          <w:rPr>
            <w:rFonts w:hint="eastAsia"/>
          </w:rPr>
          <w:t>5</w:t>
        </w:r>
      </w:ins>
      <w:r>
        <w:t>)。</w:t>
      </w:r>
    </w:p>
    <w:p w14:paraId="70AD4543" w14:textId="7372326D" w:rsidR="001C7506" w:rsidRDefault="00040AEE" w:rsidP="008F19C2">
      <w:pPr>
        <w:tabs>
          <w:tab w:val="left" w:pos="2692"/>
        </w:tabs>
        <w:spacing w:line="360" w:lineRule="auto"/>
        <w:ind w:left="761"/>
        <w:rPr>
          <w:rFonts w:hint="eastAsia"/>
          <w:sz w:val="32"/>
        </w:rPr>
      </w:pPr>
      <w:r>
        <w:rPr>
          <w:b/>
          <w:sz w:val="32"/>
        </w:rPr>
        <w:t>第三十</w:t>
      </w:r>
      <w:del w:id="153" w:author="杨 丽荣" w:date="2025-01-09T14:59:00Z" w16du:dateUtc="2025-01-09T06:59:00Z">
        <w:r w:rsidDel="006E13A3">
          <w:rPr>
            <w:rFonts w:hint="eastAsia"/>
            <w:b/>
            <w:sz w:val="32"/>
          </w:rPr>
          <w:delText>三</w:delText>
        </w:r>
      </w:del>
      <w:ins w:id="154" w:author="杨 丽荣" w:date="2025-01-09T14:59:00Z" w16du:dateUtc="2025-01-09T06:59:00Z">
        <w:r w:rsidR="006E13A3">
          <w:rPr>
            <w:rFonts w:hint="eastAsia"/>
            <w:b/>
            <w:sz w:val="32"/>
          </w:rPr>
          <w:t>九</w:t>
        </w:r>
      </w:ins>
      <w:r>
        <w:rPr>
          <w:b/>
          <w:sz w:val="32"/>
        </w:rPr>
        <w:t>条</w:t>
      </w:r>
      <w:r>
        <w:rPr>
          <w:b/>
          <w:sz w:val="32"/>
        </w:rPr>
        <w:tab/>
      </w:r>
      <w:r>
        <w:rPr>
          <w:spacing w:val="-3"/>
          <w:sz w:val="32"/>
        </w:rPr>
        <w:t>团</w:t>
      </w:r>
      <w:r>
        <w:rPr>
          <w:sz w:val="32"/>
        </w:rPr>
        <w:t>体标准复审结果按下列情况分别处理：</w:t>
      </w:r>
    </w:p>
    <w:p w14:paraId="42470A02" w14:textId="77777777" w:rsidR="001C7506" w:rsidRDefault="00040AEE" w:rsidP="008F19C2">
      <w:pPr>
        <w:pStyle w:val="a3"/>
        <w:spacing w:before="209" w:line="360" w:lineRule="auto"/>
        <w:ind w:right="433" w:firstLine="640"/>
        <w:jc w:val="both"/>
        <w:rPr>
          <w:rFonts w:hint="eastAsia"/>
        </w:rPr>
      </w:pPr>
      <w:r>
        <w:rPr>
          <w:spacing w:val="4"/>
          <w:w w:val="95"/>
        </w:rPr>
        <w:t>（一）</w:t>
      </w:r>
      <w:r>
        <w:rPr>
          <w:spacing w:val="3"/>
          <w:w w:val="95"/>
        </w:rPr>
        <w:t>不需要修改的团体标准确认为继续有效；确认继续有</w:t>
      </w:r>
      <w:r>
        <w:rPr>
          <w:spacing w:val="4"/>
          <w:w w:val="95"/>
        </w:rPr>
        <w:t>效的团体标准不改变顺序号和年号。当团体标准重新出版时，在</w:t>
      </w:r>
      <w:r>
        <w:rPr>
          <w:spacing w:val="-14"/>
        </w:rPr>
        <w:t>团体标准封面上，标准编号下写明“××××年确认有效”字样；</w:t>
      </w:r>
    </w:p>
    <w:p w14:paraId="3A57D381" w14:textId="77777777" w:rsidR="001C7506" w:rsidRDefault="00040AEE" w:rsidP="008F19C2">
      <w:pPr>
        <w:pStyle w:val="a3"/>
        <w:spacing w:line="360" w:lineRule="auto"/>
        <w:ind w:right="433" w:firstLine="640"/>
        <w:jc w:val="both"/>
        <w:rPr>
          <w:rFonts w:hint="eastAsia"/>
        </w:rPr>
      </w:pPr>
      <w:r>
        <w:rPr>
          <w:spacing w:val="4"/>
          <w:w w:val="95"/>
        </w:rPr>
        <w:t>（二）</w:t>
      </w:r>
      <w:r>
        <w:rPr>
          <w:spacing w:val="3"/>
          <w:w w:val="95"/>
        </w:rPr>
        <w:t>需要修改的团体标准作为修订项目立项，立项程序按</w:t>
      </w:r>
      <w:r>
        <w:rPr>
          <w:spacing w:val="4"/>
          <w:w w:val="95"/>
        </w:rPr>
        <w:t>本办法第二章第一节执行。修订的团体标准顺序号不变，原年号</w:t>
      </w:r>
      <w:r>
        <w:t>改为修订的年号；</w:t>
      </w:r>
    </w:p>
    <w:p w14:paraId="5659E177" w14:textId="77777777" w:rsidR="001C7506" w:rsidRDefault="00040AEE" w:rsidP="008F19C2">
      <w:pPr>
        <w:pStyle w:val="a3"/>
        <w:spacing w:line="360" w:lineRule="auto"/>
        <w:ind w:right="446" w:firstLine="640"/>
        <w:jc w:val="both"/>
        <w:rPr>
          <w:rFonts w:hint="eastAsia"/>
        </w:rPr>
      </w:pPr>
      <w:r>
        <w:rPr>
          <w:spacing w:val="4"/>
          <w:w w:val="95"/>
        </w:rPr>
        <w:t>（三）</w:t>
      </w:r>
      <w:r>
        <w:rPr>
          <w:spacing w:val="3"/>
          <w:w w:val="95"/>
        </w:rPr>
        <w:t>己无存在必要的团体标准，予以废止。废止的标准号</w:t>
      </w:r>
      <w:r>
        <w:rPr>
          <w:spacing w:val="3"/>
        </w:rPr>
        <w:t>不再用于其他标准的编号。</w:t>
      </w:r>
    </w:p>
    <w:p w14:paraId="512B77C2" w14:textId="7F07461E" w:rsidR="001C7506" w:rsidRDefault="00040AEE" w:rsidP="008F19C2">
      <w:pPr>
        <w:tabs>
          <w:tab w:val="left" w:pos="2692"/>
        </w:tabs>
        <w:spacing w:line="360" w:lineRule="auto"/>
        <w:ind w:left="761"/>
        <w:rPr>
          <w:rFonts w:hint="eastAsia"/>
          <w:sz w:val="32"/>
        </w:rPr>
      </w:pPr>
      <w:r>
        <w:rPr>
          <w:b/>
          <w:sz w:val="32"/>
        </w:rPr>
        <w:t>第</w:t>
      </w:r>
      <w:del w:id="155" w:author="杨 丽荣" w:date="2025-01-09T14:59:00Z" w16du:dateUtc="2025-01-09T06:59:00Z">
        <w:r w:rsidDel="006E13A3">
          <w:rPr>
            <w:rFonts w:hint="eastAsia"/>
            <w:b/>
            <w:sz w:val="32"/>
          </w:rPr>
          <w:delText>三十四</w:delText>
        </w:r>
      </w:del>
      <w:ins w:id="156" w:author="杨 丽荣" w:date="2025-01-09T14:59:00Z" w16du:dateUtc="2025-01-09T06:59:00Z">
        <w:r w:rsidR="006E13A3">
          <w:rPr>
            <w:rFonts w:hint="eastAsia"/>
            <w:b/>
            <w:sz w:val="32"/>
          </w:rPr>
          <w:t>四十</w:t>
        </w:r>
      </w:ins>
      <w:r>
        <w:rPr>
          <w:b/>
          <w:sz w:val="32"/>
        </w:rPr>
        <w:t>条</w:t>
      </w:r>
      <w:r>
        <w:rPr>
          <w:b/>
          <w:sz w:val="32"/>
        </w:rPr>
        <w:tab/>
      </w:r>
      <w:r>
        <w:rPr>
          <w:spacing w:val="-3"/>
          <w:sz w:val="32"/>
        </w:rPr>
        <w:t>复</w:t>
      </w:r>
      <w:r>
        <w:rPr>
          <w:sz w:val="32"/>
        </w:rPr>
        <w:t>审结果，在中国作物学会网站上发布公告。</w:t>
      </w:r>
    </w:p>
    <w:p w14:paraId="0B9E2C0A" w14:textId="77777777" w:rsidR="00855D42" w:rsidRDefault="00855D42" w:rsidP="008F19C2">
      <w:pPr>
        <w:pStyle w:val="a3"/>
        <w:tabs>
          <w:tab w:val="left" w:pos="5054"/>
        </w:tabs>
        <w:spacing w:before="39" w:line="360" w:lineRule="auto"/>
        <w:ind w:left="3613"/>
        <w:rPr>
          <w:rFonts w:ascii="黑体" w:eastAsia="黑体" w:hint="eastAsia"/>
        </w:rPr>
      </w:pPr>
    </w:p>
    <w:p w14:paraId="4E0C37F3" w14:textId="468B31EA" w:rsidR="001C7506" w:rsidRDefault="00040AEE" w:rsidP="008F19C2">
      <w:pPr>
        <w:pStyle w:val="a3"/>
        <w:tabs>
          <w:tab w:val="left" w:pos="5054"/>
        </w:tabs>
        <w:spacing w:before="39" w:line="360" w:lineRule="auto"/>
        <w:ind w:left="3613"/>
        <w:rPr>
          <w:rFonts w:ascii="黑体" w:eastAsia="黑体" w:hint="eastAsia"/>
        </w:rPr>
      </w:pPr>
      <w:del w:id="157" w:author="杨 丽荣" w:date="2025-01-09T14:54:00Z" w16du:dateUtc="2025-01-09T06:54:00Z">
        <w:r w:rsidDel="004920B2">
          <w:rPr>
            <w:rFonts w:ascii="黑体" w:eastAsia="黑体" w:hint="eastAsia"/>
          </w:rPr>
          <w:delText>第五</w:delText>
        </w:r>
      </w:del>
      <w:ins w:id="158" w:author="杨 丽荣" w:date="2025-01-09T14:54:00Z" w16du:dateUtc="2025-01-09T06:54:00Z">
        <w:r w:rsidR="004920B2">
          <w:rPr>
            <w:rFonts w:ascii="黑体" w:eastAsia="黑体" w:hint="eastAsia"/>
          </w:rPr>
          <w:t>第七</w:t>
        </w:r>
      </w:ins>
      <w:r>
        <w:rPr>
          <w:rFonts w:ascii="黑体" w:eastAsia="黑体" w:hint="eastAsia"/>
        </w:rPr>
        <w:t>章</w:t>
      </w:r>
      <w:r>
        <w:rPr>
          <w:rFonts w:ascii="黑体" w:eastAsia="黑体" w:hint="eastAsia"/>
        </w:rPr>
        <w:tab/>
        <w:t>附则</w:t>
      </w:r>
    </w:p>
    <w:p w14:paraId="45CB4795" w14:textId="2D749FB7" w:rsidR="001C7506" w:rsidRDefault="00040AEE" w:rsidP="008F19C2">
      <w:pPr>
        <w:pStyle w:val="a3"/>
        <w:tabs>
          <w:tab w:val="left" w:pos="2718"/>
        </w:tabs>
        <w:spacing w:before="212" w:line="360" w:lineRule="auto"/>
        <w:ind w:right="427" w:firstLine="643"/>
        <w:rPr>
          <w:rFonts w:hint="eastAsia"/>
        </w:rPr>
      </w:pPr>
      <w:r>
        <w:rPr>
          <w:b/>
          <w:spacing w:val="7"/>
        </w:rPr>
        <w:t>第</w:t>
      </w:r>
      <w:del w:id="159" w:author="杨 丽荣" w:date="2025-01-09T14:59:00Z" w16du:dateUtc="2025-01-09T06:59:00Z">
        <w:r w:rsidDel="006E13A3">
          <w:rPr>
            <w:rFonts w:hint="eastAsia"/>
            <w:b/>
            <w:spacing w:val="4"/>
          </w:rPr>
          <w:delText>三</w:delText>
        </w:r>
        <w:r w:rsidDel="006E13A3">
          <w:rPr>
            <w:rFonts w:hint="eastAsia"/>
            <w:b/>
            <w:spacing w:val="7"/>
          </w:rPr>
          <w:delText>十</w:delText>
        </w:r>
        <w:r w:rsidDel="006E13A3">
          <w:rPr>
            <w:rFonts w:hint="eastAsia"/>
            <w:b/>
            <w:spacing w:val="4"/>
          </w:rPr>
          <w:delText>五</w:delText>
        </w:r>
      </w:del>
      <w:ins w:id="160" w:author="杨 丽荣" w:date="2025-01-09T14:59:00Z" w16du:dateUtc="2025-01-09T06:59:00Z">
        <w:r w:rsidR="006E13A3">
          <w:rPr>
            <w:rFonts w:hint="eastAsia"/>
            <w:b/>
            <w:spacing w:val="4"/>
          </w:rPr>
          <w:t>四十一</w:t>
        </w:r>
      </w:ins>
      <w:r>
        <w:rPr>
          <w:b/>
        </w:rPr>
        <w:t>条</w:t>
      </w:r>
      <w:r>
        <w:rPr>
          <w:b/>
        </w:rPr>
        <w:tab/>
      </w:r>
      <w:r>
        <w:rPr>
          <w:w w:val="95"/>
        </w:rPr>
        <w:t>中</w:t>
      </w:r>
      <w:r>
        <w:rPr>
          <w:spacing w:val="4"/>
          <w:w w:val="95"/>
        </w:rPr>
        <w:t>国作物学</w:t>
      </w:r>
      <w:r>
        <w:rPr>
          <w:spacing w:val="6"/>
          <w:w w:val="95"/>
        </w:rPr>
        <w:t>会</w:t>
      </w:r>
      <w:r>
        <w:rPr>
          <w:spacing w:val="4"/>
          <w:w w:val="95"/>
        </w:rPr>
        <w:t>团体标准</w:t>
      </w:r>
      <w:r>
        <w:rPr>
          <w:spacing w:val="5"/>
          <w:w w:val="95"/>
        </w:rPr>
        <w:t>由</w:t>
      </w:r>
      <w:r>
        <w:rPr>
          <w:spacing w:val="4"/>
          <w:w w:val="95"/>
        </w:rPr>
        <w:t>中国作物学</w:t>
      </w:r>
      <w:r>
        <w:rPr>
          <w:spacing w:val="5"/>
          <w:w w:val="95"/>
        </w:rPr>
        <w:t>会</w:t>
      </w:r>
      <w:r>
        <w:rPr>
          <w:spacing w:val="4"/>
          <w:w w:val="95"/>
        </w:rPr>
        <w:t>负责出</w:t>
      </w:r>
      <w:del w:id="161" w:author="杨 丽荣" w:date="2025-01-13T08:56:00Z" w16du:dateUtc="2025-01-13T00:56:00Z">
        <w:r w:rsidDel="00901B51">
          <w:rPr>
            <w:spacing w:val="4"/>
            <w:w w:val="95"/>
          </w:rPr>
          <w:delText xml:space="preserve"> </w:delText>
        </w:r>
      </w:del>
      <w:r>
        <w:t>版发行。版权归中国作物学会所有。</w:t>
      </w:r>
    </w:p>
    <w:p w14:paraId="228604F5" w14:textId="557F0EAC" w:rsidR="001C7506" w:rsidRDefault="00040AEE" w:rsidP="008F19C2">
      <w:pPr>
        <w:pStyle w:val="a3"/>
        <w:tabs>
          <w:tab w:val="left" w:pos="2718"/>
        </w:tabs>
        <w:spacing w:line="360" w:lineRule="auto"/>
        <w:ind w:right="427" w:firstLine="643"/>
        <w:rPr>
          <w:rFonts w:hint="eastAsia"/>
        </w:rPr>
      </w:pPr>
      <w:r>
        <w:rPr>
          <w:b/>
          <w:spacing w:val="7"/>
        </w:rPr>
        <w:t>第</w:t>
      </w:r>
      <w:del w:id="162" w:author="杨 丽荣" w:date="2025-01-09T14:59:00Z" w16du:dateUtc="2025-01-09T06:59:00Z">
        <w:r w:rsidDel="006E13A3">
          <w:rPr>
            <w:rFonts w:hint="eastAsia"/>
            <w:b/>
            <w:spacing w:val="4"/>
          </w:rPr>
          <w:delText>三</w:delText>
        </w:r>
        <w:r w:rsidDel="006E13A3">
          <w:rPr>
            <w:rFonts w:hint="eastAsia"/>
            <w:b/>
            <w:spacing w:val="7"/>
          </w:rPr>
          <w:delText>十</w:delText>
        </w:r>
        <w:r w:rsidDel="006E13A3">
          <w:rPr>
            <w:rFonts w:hint="eastAsia"/>
            <w:b/>
            <w:spacing w:val="4"/>
          </w:rPr>
          <w:delText>六</w:delText>
        </w:r>
      </w:del>
      <w:ins w:id="163" w:author="杨 丽荣" w:date="2025-01-09T14:59:00Z" w16du:dateUtc="2025-01-09T06:59:00Z">
        <w:r w:rsidR="006E13A3">
          <w:rPr>
            <w:rFonts w:hint="eastAsia"/>
            <w:b/>
            <w:spacing w:val="4"/>
          </w:rPr>
          <w:t>四十二</w:t>
        </w:r>
      </w:ins>
      <w:r>
        <w:rPr>
          <w:b/>
        </w:rPr>
        <w:t>条</w:t>
      </w:r>
      <w:r>
        <w:rPr>
          <w:b/>
        </w:rPr>
        <w:tab/>
      </w:r>
      <w:r>
        <w:rPr>
          <w:w w:val="95"/>
        </w:rPr>
        <w:t>中</w:t>
      </w:r>
      <w:r>
        <w:rPr>
          <w:spacing w:val="4"/>
          <w:w w:val="95"/>
        </w:rPr>
        <w:t>国作物学</w:t>
      </w:r>
      <w:r>
        <w:rPr>
          <w:spacing w:val="6"/>
          <w:w w:val="95"/>
        </w:rPr>
        <w:t>会</w:t>
      </w:r>
      <w:r>
        <w:rPr>
          <w:spacing w:val="4"/>
          <w:w w:val="95"/>
        </w:rPr>
        <w:t>团体标</w:t>
      </w:r>
      <w:r>
        <w:rPr>
          <w:spacing w:val="5"/>
          <w:w w:val="95"/>
        </w:rPr>
        <w:t>准</w:t>
      </w:r>
      <w:r>
        <w:rPr>
          <w:spacing w:val="4"/>
          <w:w w:val="95"/>
        </w:rPr>
        <w:t>管理办法</w:t>
      </w:r>
      <w:r>
        <w:rPr>
          <w:spacing w:val="5"/>
          <w:w w:val="95"/>
        </w:rPr>
        <w:t>由</w:t>
      </w:r>
      <w:r>
        <w:rPr>
          <w:spacing w:val="4"/>
          <w:w w:val="95"/>
        </w:rPr>
        <w:t xml:space="preserve">中国作物学 </w:t>
      </w:r>
      <w:r>
        <w:t>会负责解释。</w:t>
      </w:r>
    </w:p>
    <w:p w14:paraId="0A78FF14" w14:textId="1424DE48" w:rsidR="001C7506" w:rsidRDefault="00040AEE" w:rsidP="008F19C2">
      <w:pPr>
        <w:tabs>
          <w:tab w:val="left" w:pos="2692"/>
        </w:tabs>
        <w:spacing w:line="360" w:lineRule="auto"/>
        <w:ind w:left="761"/>
        <w:rPr>
          <w:rFonts w:hint="eastAsia"/>
          <w:sz w:val="32"/>
        </w:rPr>
      </w:pPr>
      <w:r>
        <w:rPr>
          <w:b/>
          <w:sz w:val="32"/>
        </w:rPr>
        <w:t>第</w:t>
      </w:r>
      <w:del w:id="164" w:author="杨 丽荣" w:date="2025-01-09T14:59:00Z" w16du:dateUtc="2025-01-09T06:59:00Z">
        <w:r w:rsidDel="006E13A3">
          <w:rPr>
            <w:rFonts w:hint="eastAsia"/>
            <w:b/>
            <w:sz w:val="32"/>
          </w:rPr>
          <w:delText>三十七</w:delText>
        </w:r>
      </w:del>
      <w:ins w:id="165" w:author="杨 丽荣" w:date="2025-01-09T14:59:00Z" w16du:dateUtc="2025-01-09T06:59:00Z">
        <w:r w:rsidR="006E13A3">
          <w:rPr>
            <w:rFonts w:hint="eastAsia"/>
            <w:b/>
            <w:sz w:val="32"/>
          </w:rPr>
          <w:t>四十三</w:t>
        </w:r>
      </w:ins>
      <w:r>
        <w:rPr>
          <w:b/>
          <w:sz w:val="32"/>
        </w:rPr>
        <w:t>条</w:t>
      </w:r>
      <w:r>
        <w:rPr>
          <w:b/>
          <w:sz w:val="32"/>
        </w:rPr>
        <w:tab/>
      </w:r>
      <w:r>
        <w:rPr>
          <w:spacing w:val="-3"/>
          <w:sz w:val="32"/>
        </w:rPr>
        <w:t>本</w:t>
      </w:r>
      <w:r>
        <w:rPr>
          <w:sz w:val="32"/>
        </w:rPr>
        <w:t>办法自发布之日起施行。</w:t>
      </w:r>
    </w:p>
    <w:sectPr w:rsidR="001C7506">
      <w:footerReference w:type="default" r:id="rId8"/>
      <w:pgSz w:w="11910" w:h="16850"/>
      <w:pgMar w:top="1380" w:right="980" w:bottom="1240" w:left="1300" w:header="0" w:footer="10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C55A8" w14:textId="77777777" w:rsidR="008E179E" w:rsidRDefault="008E179E">
      <w:pPr>
        <w:rPr>
          <w:rFonts w:hint="eastAsia"/>
        </w:rPr>
      </w:pPr>
      <w:r>
        <w:separator/>
      </w:r>
    </w:p>
  </w:endnote>
  <w:endnote w:type="continuationSeparator" w:id="0">
    <w:p w14:paraId="5F793DA6" w14:textId="77777777" w:rsidR="008E179E" w:rsidRDefault="008E179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2E7B3" w14:textId="77777777" w:rsidR="001C7506" w:rsidRDefault="00000000">
    <w:pPr>
      <w:pStyle w:val="a3"/>
      <w:spacing w:line="14" w:lineRule="auto"/>
      <w:ind w:left="0"/>
      <w:rPr>
        <w:rFonts w:hint="eastAsia"/>
        <w:sz w:val="20"/>
      </w:rPr>
    </w:pPr>
    <w:r>
      <w:rPr>
        <w:rFonts w:hint="eastAsia"/>
      </w:rPr>
      <w:pict w14:anchorId="4DFA1241">
        <v:shapetype id="_x0000_t202" coordsize="21600,21600" o:spt="202" path="m,l,21600r21600,l21600,xe">
          <v:stroke joinstyle="miter"/>
          <v:path gradientshapeok="t" o:connecttype="rect"/>
        </v:shapetype>
        <v:shape id="_x0000_s1025" type="#_x0000_t202" style="position:absolute;margin-left:518.05pt;margin-top:778.3pt;width:8.5pt;height:12pt;z-index:-251658752;mso-position-horizontal-relative:page;mso-position-vertical-relative:page" filled="f" stroked="f">
          <v:textbox style="mso-next-textbox:#_x0000_s1025" inset="0,0,0,0">
            <w:txbxContent>
              <w:p w14:paraId="5F5B2A63" w14:textId="77777777" w:rsidR="001C7506" w:rsidRDefault="00040AEE">
                <w:pPr>
                  <w:spacing w:before="12"/>
                  <w:ind w:left="40"/>
                  <w:rPr>
                    <w:rFonts w:ascii="Times New Roman" w:hint="eastAsia"/>
                    <w:sz w:val="18"/>
                  </w:rPr>
                </w:pPr>
                <w:r>
                  <w:fldChar w:fldCharType="begin"/>
                </w:r>
                <w:r>
                  <w:rPr>
                    <w:rFonts w:ascii="Times New Roman"/>
                    <w:sz w:val="18"/>
                  </w:rPr>
                  <w:instrText xml:space="preserve"> PAGE </w:instrText>
                </w:r>
                <w:r>
                  <w:fldChar w:fldCharType="separate"/>
                </w:r>
                <w:r w:rsidR="00E670FB">
                  <w:rPr>
                    <w:rFonts w:ascii="Times New Roman"/>
                    <w:noProof/>
                    <w:sz w:val="18"/>
                  </w:rPr>
                  <w:t>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D9A00" w14:textId="77777777" w:rsidR="008E179E" w:rsidRDefault="008E179E">
      <w:pPr>
        <w:rPr>
          <w:rFonts w:hint="eastAsia"/>
        </w:rPr>
      </w:pPr>
      <w:r>
        <w:separator/>
      </w:r>
    </w:p>
  </w:footnote>
  <w:footnote w:type="continuationSeparator" w:id="0">
    <w:p w14:paraId="1B3958D1" w14:textId="77777777" w:rsidR="008E179E" w:rsidRDefault="008E179E">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40C5"/>
    <w:multiLevelType w:val="hybridMultilevel"/>
    <w:tmpl w:val="EB8ACD36"/>
    <w:lvl w:ilvl="0" w:tplc="3B00BCE4">
      <w:start w:val="1"/>
      <w:numFmt w:val="japaneseCounting"/>
      <w:lvlText w:val="（%1）"/>
      <w:lvlJc w:val="left"/>
      <w:pPr>
        <w:ind w:left="1587" w:hanging="945"/>
      </w:pPr>
      <w:rPr>
        <w:rFonts w:hint="default"/>
      </w:rPr>
    </w:lvl>
    <w:lvl w:ilvl="1" w:tplc="04090019" w:tentative="1">
      <w:start w:val="1"/>
      <w:numFmt w:val="lowerLetter"/>
      <w:lvlText w:val="%2)"/>
      <w:lvlJc w:val="left"/>
      <w:pPr>
        <w:ind w:left="1522" w:hanging="440"/>
      </w:pPr>
    </w:lvl>
    <w:lvl w:ilvl="2" w:tplc="0409001B" w:tentative="1">
      <w:start w:val="1"/>
      <w:numFmt w:val="lowerRoman"/>
      <w:lvlText w:val="%3."/>
      <w:lvlJc w:val="right"/>
      <w:pPr>
        <w:ind w:left="1962" w:hanging="440"/>
      </w:pPr>
    </w:lvl>
    <w:lvl w:ilvl="3" w:tplc="0409000F" w:tentative="1">
      <w:start w:val="1"/>
      <w:numFmt w:val="decimal"/>
      <w:lvlText w:val="%4."/>
      <w:lvlJc w:val="left"/>
      <w:pPr>
        <w:ind w:left="2402" w:hanging="440"/>
      </w:pPr>
    </w:lvl>
    <w:lvl w:ilvl="4" w:tplc="04090019" w:tentative="1">
      <w:start w:val="1"/>
      <w:numFmt w:val="lowerLetter"/>
      <w:lvlText w:val="%5)"/>
      <w:lvlJc w:val="left"/>
      <w:pPr>
        <w:ind w:left="2842" w:hanging="440"/>
      </w:pPr>
    </w:lvl>
    <w:lvl w:ilvl="5" w:tplc="0409001B" w:tentative="1">
      <w:start w:val="1"/>
      <w:numFmt w:val="lowerRoman"/>
      <w:lvlText w:val="%6."/>
      <w:lvlJc w:val="right"/>
      <w:pPr>
        <w:ind w:left="3282" w:hanging="440"/>
      </w:pPr>
    </w:lvl>
    <w:lvl w:ilvl="6" w:tplc="0409000F" w:tentative="1">
      <w:start w:val="1"/>
      <w:numFmt w:val="decimal"/>
      <w:lvlText w:val="%7."/>
      <w:lvlJc w:val="left"/>
      <w:pPr>
        <w:ind w:left="3722" w:hanging="440"/>
      </w:pPr>
    </w:lvl>
    <w:lvl w:ilvl="7" w:tplc="04090019" w:tentative="1">
      <w:start w:val="1"/>
      <w:numFmt w:val="lowerLetter"/>
      <w:lvlText w:val="%8)"/>
      <w:lvlJc w:val="left"/>
      <w:pPr>
        <w:ind w:left="4162" w:hanging="440"/>
      </w:pPr>
    </w:lvl>
    <w:lvl w:ilvl="8" w:tplc="0409001B" w:tentative="1">
      <w:start w:val="1"/>
      <w:numFmt w:val="lowerRoman"/>
      <w:lvlText w:val="%9."/>
      <w:lvlJc w:val="right"/>
      <w:pPr>
        <w:ind w:left="4602" w:hanging="440"/>
      </w:pPr>
    </w:lvl>
  </w:abstractNum>
  <w:abstractNum w:abstractNumId="1" w15:restartNumberingAfterBreak="0">
    <w:nsid w:val="07644A7F"/>
    <w:multiLevelType w:val="hybridMultilevel"/>
    <w:tmpl w:val="3EBE5250"/>
    <w:lvl w:ilvl="0" w:tplc="A4B8AA14">
      <w:start w:val="1"/>
      <w:numFmt w:val="japaneseCounting"/>
      <w:lvlText w:val="（%1）"/>
      <w:lvlJc w:val="left"/>
      <w:pPr>
        <w:ind w:left="1587" w:hanging="945"/>
      </w:pPr>
      <w:rPr>
        <w:rFonts w:hint="default"/>
      </w:rPr>
    </w:lvl>
    <w:lvl w:ilvl="1" w:tplc="04090019" w:tentative="1">
      <w:start w:val="1"/>
      <w:numFmt w:val="lowerLetter"/>
      <w:lvlText w:val="%2)"/>
      <w:lvlJc w:val="left"/>
      <w:pPr>
        <w:ind w:left="1522" w:hanging="440"/>
      </w:pPr>
    </w:lvl>
    <w:lvl w:ilvl="2" w:tplc="0409001B" w:tentative="1">
      <w:start w:val="1"/>
      <w:numFmt w:val="lowerRoman"/>
      <w:lvlText w:val="%3."/>
      <w:lvlJc w:val="right"/>
      <w:pPr>
        <w:ind w:left="1962" w:hanging="440"/>
      </w:pPr>
    </w:lvl>
    <w:lvl w:ilvl="3" w:tplc="0409000F" w:tentative="1">
      <w:start w:val="1"/>
      <w:numFmt w:val="decimal"/>
      <w:lvlText w:val="%4."/>
      <w:lvlJc w:val="left"/>
      <w:pPr>
        <w:ind w:left="2402" w:hanging="440"/>
      </w:pPr>
    </w:lvl>
    <w:lvl w:ilvl="4" w:tplc="04090019" w:tentative="1">
      <w:start w:val="1"/>
      <w:numFmt w:val="lowerLetter"/>
      <w:lvlText w:val="%5)"/>
      <w:lvlJc w:val="left"/>
      <w:pPr>
        <w:ind w:left="2842" w:hanging="440"/>
      </w:pPr>
    </w:lvl>
    <w:lvl w:ilvl="5" w:tplc="0409001B" w:tentative="1">
      <w:start w:val="1"/>
      <w:numFmt w:val="lowerRoman"/>
      <w:lvlText w:val="%6."/>
      <w:lvlJc w:val="right"/>
      <w:pPr>
        <w:ind w:left="3282" w:hanging="440"/>
      </w:pPr>
    </w:lvl>
    <w:lvl w:ilvl="6" w:tplc="0409000F" w:tentative="1">
      <w:start w:val="1"/>
      <w:numFmt w:val="decimal"/>
      <w:lvlText w:val="%7."/>
      <w:lvlJc w:val="left"/>
      <w:pPr>
        <w:ind w:left="3722" w:hanging="440"/>
      </w:pPr>
    </w:lvl>
    <w:lvl w:ilvl="7" w:tplc="04090019" w:tentative="1">
      <w:start w:val="1"/>
      <w:numFmt w:val="lowerLetter"/>
      <w:lvlText w:val="%8)"/>
      <w:lvlJc w:val="left"/>
      <w:pPr>
        <w:ind w:left="4162" w:hanging="440"/>
      </w:pPr>
    </w:lvl>
    <w:lvl w:ilvl="8" w:tplc="0409001B" w:tentative="1">
      <w:start w:val="1"/>
      <w:numFmt w:val="lowerRoman"/>
      <w:lvlText w:val="%9."/>
      <w:lvlJc w:val="right"/>
      <w:pPr>
        <w:ind w:left="4602" w:hanging="440"/>
      </w:pPr>
    </w:lvl>
  </w:abstractNum>
  <w:abstractNum w:abstractNumId="2" w15:restartNumberingAfterBreak="0">
    <w:nsid w:val="56177011"/>
    <w:multiLevelType w:val="hybridMultilevel"/>
    <w:tmpl w:val="BE5A3E0A"/>
    <w:lvl w:ilvl="0" w:tplc="4328DFD6">
      <w:start w:val="1"/>
      <w:numFmt w:val="japaneseCounting"/>
      <w:lvlText w:val="（%1）"/>
      <w:lvlJc w:val="left"/>
      <w:pPr>
        <w:ind w:left="1733" w:hanging="975"/>
      </w:pPr>
      <w:rPr>
        <w:rFonts w:hint="default"/>
      </w:rPr>
    </w:lvl>
    <w:lvl w:ilvl="1" w:tplc="04090019" w:tentative="1">
      <w:start w:val="1"/>
      <w:numFmt w:val="lowerLetter"/>
      <w:lvlText w:val="%2)"/>
      <w:lvlJc w:val="left"/>
      <w:pPr>
        <w:ind w:left="1638" w:hanging="440"/>
      </w:pPr>
    </w:lvl>
    <w:lvl w:ilvl="2" w:tplc="0409001B" w:tentative="1">
      <w:start w:val="1"/>
      <w:numFmt w:val="lowerRoman"/>
      <w:lvlText w:val="%3."/>
      <w:lvlJc w:val="right"/>
      <w:pPr>
        <w:ind w:left="2078" w:hanging="440"/>
      </w:pPr>
    </w:lvl>
    <w:lvl w:ilvl="3" w:tplc="0409000F" w:tentative="1">
      <w:start w:val="1"/>
      <w:numFmt w:val="decimal"/>
      <w:lvlText w:val="%4."/>
      <w:lvlJc w:val="left"/>
      <w:pPr>
        <w:ind w:left="2518" w:hanging="440"/>
      </w:pPr>
    </w:lvl>
    <w:lvl w:ilvl="4" w:tplc="04090019" w:tentative="1">
      <w:start w:val="1"/>
      <w:numFmt w:val="lowerLetter"/>
      <w:lvlText w:val="%5)"/>
      <w:lvlJc w:val="left"/>
      <w:pPr>
        <w:ind w:left="2958" w:hanging="440"/>
      </w:pPr>
    </w:lvl>
    <w:lvl w:ilvl="5" w:tplc="0409001B" w:tentative="1">
      <w:start w:val="1"/>
      <w:numFmt w:val="lowerRoman"/>
      <w:lvlText w:val="%6."/>
      <w:lvlJc w:val="right"/>
      <w:pPr>
        <w:ind w:left="3398" w:hanging="440"/>
      </w:pPr>
    </w:lvl>
    <w:lvl w:ilvl="6" w:tplc="0409000F" w:tentative="1">
      <w:start w:val="1"/>
      <w:numFmt w:val="decimal"/>
      <w:lvlText w:val="%7."/>
      <w:lvlJc w:val="left"/>
      <w:pPr>
        <w:ind w:left="3838" w:hanging="440"/>
      </w:pPr>
    </w:lvl>
    <w:lvl w:ilvl="7" w:tplc="04090019" w:tentative="1">
      <w:start w:val="1"/>
      <w:numFmt w:val="lowerLetter"/>
      <w:lvlText w:val="%8)"/>
      <w:lvlJc w:val="left"/>
      <w:pPr>
        <w:ind w:left="4278" w:hanging="440"/>
      </w:pPr>
    </w:lvl>
    <w:lvl w:ilvl="8" w:tplc="0409001B" w:tentative="1">
      <w:start w:val="1"/>
      <w:numFmt w:val="lowerRoman"/>
      <w:lvlText w:val="%9."/>
      <w:lvlJc w:val="right"/>
      <w:pPr>
        <w:ind w:left="4718" w:hanging="440"/>
      </w:pPr>
    </w:lvl>
  </w:abstractNum>
  <w:num w:numId="1" w16cid:durableId="385030813">
    <w:abstractNumId w:val="2"/>
  </w:num>
  <w:num w:numId="2" w16cid:durableId="89618827">
    <w:abstractNumId w:val="0"/>
  </w:num>
  <w:num w:numId="3" w16cid:durableId="208483603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杨 丽荣">
    <w15:presenceInfo w15:providerId="Windows Live" w15:userId="0428d289c43751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trackRevisions/>
  <w:defaultTabStop w:val="720"/>
  <w:drawingGridHorizontalSpacing w:val="110"/>
  <w:displayHorizontalDrawingGridEvery w:val="2"/>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1C7506"/>
    <w:rsid w:val="00040AEE"/>
    <w:rsid w:val="00121F3E"/>
    <w:rsid w:val="001A1DFB"/>
    <w:rsid w:val="001B57FF"/>
    <w:rsid w:val="001C13B1"/>
    <w:rsid w:val="001C7506"/>
    <w:rsid w:val="00215E78"/>
    <w:rsid w:val="002E35BC"/>
    <w:rsid w:val="00305629"/>
    <w:rsid w:val="003456CF"/>
    <w:rsid w:val="0035637F"/>
    <w:rsid w:val="00416C1E"/>
    <w:rsid w:val="00442F25"/>
    <w:rsid w:val="004920B2"/>
    <w:rsid w:val="004E6C27"/>
    <w:rsid w:val="005724EF"/>
    <w:rsid w:val="005A7FD8"/>
    <w:rsid w:val="00601A35"/>
    <w:rsid w:val="00622D27"/>
    <w:rsid w:val="006E13A3"/>
    <w:rsid w:val="006F4C23"/>
    <w:rsid w:val="00712DA1"/>
    <w:rsid w:val="007309C0"/>
    <w:rsid w:val="007E6D40"/>
    <w:rsid w:val="00833EFF"/>
    <w:rsid w:val="00855D42"/>
    <w:rsid w:val="00873ADA"/>
    <w:rsid w:val="008A0705"/>
    <w:rsid w:val="008D22C0"/>
    <w:rsid w:val="008E179E"/>
    <w:rsid w:val="008F19C2"/>
    <w:rsid w:val="00901B51"/>
    <w:rsid w:val="00983B0B"/>
    <w:rsid w:val="009945C0"/>
    <w:rsid w:val="009E29BC"/>
    <w:rsid w:val="00A23410"/>
    <w:rsid w:val="00AD3056"/>
    <w:rsid w:val="00B13B4E"/>
    <w:rsid w:val="00B146E2"/>
    <w:rsid w:val="00B579D1"/>
    <w:rsid w:val="00BA1AE8"/>
    <w:rsid w:val="00BD0F77"/>
    <w:rsid w:val="00CC4594"/>
    <w:rsid w:val="00CF3B16"/>
    <w:rsid w:val="00D03239"/>
    <w:rsid w:val="00D2132F"/>
    <w:rsid w:val="00E01BDC"/>
    <w:rsid w:val="00E670FB"/>
    <w:rsid w:val="00E95642"/>
    <w:rsid w:val="00FE0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10604F9D"/>
  <w15:docId w15:val="{D498AA62-3C55-417F-B460-43EB13095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仿宋" w:eastAsia="仿宋" w:hAnsi="仿宋" w:cs="仿宋"/>
      <w:lang w:val="zh-CN" w:eastAsia="zh-CN" w:bidi="zh-CN"/>
    </w:rPr>
  </w:style>
  <w:style w:type="paragraph" w:styleId="1">
    <w:name w:val="heading 1"/>
    <w:basedOn w:val="a"/>
    <w:uiPriority w:val="1"/>
    <w:qFormat/>
    <w:pPr>
      <w:ind w:right="315"/>
      <w:jc w:val="center"/>
      <w:outlineLvl w:val="0"/>
    </w:pPr>
    <w:rPr>
      <w:rFonts w:ascii="黑体" w:eastAsia="黑体" w:hAnsi="黑体" w:cs="黑体"/>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8"/>
    </w:pPr>
    <w:rPr>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1C13B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C13B1"/>
    <w:rPr>
      <w:rFonts w:ascii="仿宋" w:eastAsia="仿宋" w:hAnsi="仿宋" w:cs="仿宋"/>
      <w:sz w:val="18"/>
      <w:szCs w:val="18"/>
      <w:lang w:val="zh-CN" w:eastAsia="zh-CN" w:bidi="zh-CN"/>
    </w:rPr>
  </w:style>
  <w:style w:type="paragraph" w:styleId="a7">
    <w:name w:val="footer"/>
    <w:basedOn w:val="a"/>
    <w:link w:val="a8"/>
    <w:uiPriority w:val="99"/>
    <w:unhideWhenUsed/>
    <w:rsid w:val="001C13B1"/>
    <w:pPr>
      <w:tabs>
        <w:tab w:val="center" w:pos="4153"/>
        <w:tab w:val="right" w:pos="8306"/>
      </w:tabs>
      <w:snapToGrid w:val="0"/>
    </w:pPr>
    <w:rPr>
      <w:sz w:val="18"/>
      <w:szCs w:val="18"/>
    </w:rPr>
  </w:style>
  <w:style w:type="character" w:customStyle="1" w:styleId="a8">
    <w:name w:val="页脚 字符"/>
    <w:basedOn w:val="a0"/>
    <w:link w:val="a7"/>
    <w:uiPriority w:val="99"/>
    <w:rsid w:val="001C13B1"/>
    <w:rPr>
      <w:rFonts w:ascii="仿宋" w:eastAsia="仿宋" w:hAnsi="仿宋" w:cs="仿宋"/>
      <w:sz w:val="18"/>
      <w:szCs w:val="18"/>
      <w:lang w:val="zh-CN" w:eastAsia="zh-CN" w:bidi="zh-CN"/>
    </w:rPr>
  </w:style>
  <w:style w:type="paragraph" w:styleId="a9">
    <w:name w:val="Balloon Text"/>
    <w:basedOn w:val="a"/>
    <w:link w:val="aa"/>
    <w:uiPriority w:val="99"/>
    <w:semiHidden/>
    <w:unhideWhenUsed/>
    <w:rsid w:val="00833EFF"/>
    <w:rPr>
      <w:sz w:val="18"/>
      <w:szCs w:val="18"/>
    </w:rPr>
  </w:style>
  <w:style w:type="character" w:customStyle="1" w:styleId="aa">
    <w:name w:val="批注框文本 字符"/>
    <w:basedOn w:val="a0"/>
    <w:link w:val="a9"/>
    <w:uiPriority w:val="99"/>
    <w:semiHidden/>
    <w:rsid w:val="00833EFF"/>
    <w:rPr>
      <w:rFonts w:ascii="仿宋" w:eastAsia="仿宋" w:hAnsi="仿宋" w:cs="仿宋"/>
      <w:sz w:val="18"/>
      <w:szCs w:val="18"/>
      <w:lang w:val="zh-CN" w:eastAsia="zh-CN" w:bidi="zh-CN"/>
    </w:rPr>
  </w:style>
  <w:style w:type="paragraph" w:styleId="ab">
    <w:name w:val="Revision"/>
    <w:hidden/>
    <w:uiPriority w:val="99"/>
    <w:semiHidden/>
    <w:rsid w:val="005724EF"/>
    <w:pPr>
      <w:widowControl/>
      <w:autoSpaceDE/>
      <w:autoSpaceDN/>
    </w:pPr>
    <w:rPr>
      <w:rFonts w:ascii="仿宋" w:eastAsia="仿宋" w:hAnsi="仿宋" w:cs="仿宋"/>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0976203">
      <w:bodyDiv w:val="1"/>
      <w:marLeft w:val="0"/>
      <w:marRight w:val="0"/>
      <w:marTop w:val="0"/>
      <w:marBottom w:val="0"/>
      <w:divBdr>
        <w:top w:val="none" w:sz="0" w:space="0" w:color="auto"/>
        <w:left w:val="none" w:sz="0" w:space="0" w:color="auto"/>
        <w:bottom w:val="none" w:sz="0" w:space="0" w:color="auto"/>
        <w:right w:val="none" w:sz="0" w:space="0" w:color="auto"/>
      </w:divBdr>
    </w:div>
    <w:div w:id="2057074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9</Pages>
  <Words>564</Words>
  <Characters>3220</Characters>
  <Application>Microsoft Office Word</Application>
  <DocSecurity>0</DocSecurity>
  <Lines>26</Lines>
  <Paragraphs>7</Paragraphs>
  <ScaleCrop>false</ScaleCrop>
  <Company>神州网信技术有限公司</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中国标准化协会标准</dc:title>
  <dc:creator>苏琼</dc:creator>
  <cp:lastModifiedBy>杨 丽荣</cp:lastModifiedBy>
  <cp:revision>18</cp:revision>
  <cp:lastPrinted>2022-04-02T08:40:00Z</cp:lastPrinted>
  <dcterms:created xsi:type="dcterms:W3CDTF">2022-04-02T03:09:00Z</dcterms:created>
  <dcterms:modified xsi:type="dcterms:W3CDTF">2025-01-13T01:01:00Z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2022-01-29T00:00:00Z</vt:filetime>
  </property>
  <property fmtid="{D5CDD505-2E9C-101B-9397-08002B2CF9AE}" pid="3" name="Creator">
    <vt:lpwstr>Microsoft® Word 2019</vt:lpwstr>
  </property>
  <property fmtid="{D5CDD505-2E9C-101B-9397-08002B2CF9AE}" pid="4" name="LastSaved">
    <vt:filetime>2022-04-02T00:00:00Z</vt:filetime>
  </property>
</Properties>
</file>